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F58552" w14:textId="6D3CABEB" w:rsidR="004F7BD3" w:rsidRPr="003E3855" w:rsidRDefault="003E3855" w:rsidP="003E3855">
      <w:pPr>
        <w:jc w:val="right"/>
        <w:rPr>
          <w:rFonts w:ascii="Times New Roman" w:hAnsi="Times New Roman"/>
          <w:i/>
          <w:sz w:val="24"/>
          <w:szCs w:val="24"/>
        </w:rPr>
      </w:pPr>
      <w:r w:rsidRPr="003E3855">
        <w:rPr>
          <w:rFonts w:ascii="Times New Roman" w:hAnsi="Times New Roman"/>
          <w:i/>
          <w:sz w:val="24"/>
          <w:szCs w:val="24"/>
        </w:rPr>
        <w:t xml:space="preserve">Príloha č. </w:t>
      </w:r>
      <w:r>
        <w:rPr>
          <w:rFonts w:ascii="Times New Roman" w:hAnsi="Times New Roman"/>
          <w:i/>
          <w:sz w:val="24"/>
          <w:szCs w:val="24"/>
        </w:rPr>
        <w:t>2</w:t>
      </w:r>
    </w:p>
    <w:p w14:paraId="690873E1" w14:textId="77777777" w:rsidR="0003152B" w:rsidRPr="000A1D17" w:rsidRDefault="0003152B" w:rsidP="0003152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A1D17">
        <w:rPr>
          <w:rFonts w:ascii="Times New Roman" w:hAnsi="Times New Roman"/>
          <w:b/>
          <w:sz w:val="28"/>
          <w:szCs w:val="28"/>
        </w:rPr>
        <w:t>Finančné a percentuálne limity</w:t>
      </w:r>
      <w:r w:rsidRPr="00B13ED6">
        <w:rPr>
          <w:rStyle w:val="Odkaznapoznmkupodiarou"/>
          <w:rFonts w:ascii="Times New Roman" w:hAnsi="Times New Roman"/>
          <w:b/>
          <w:sz w:val="28"/>
          <w:szCs w:val="28"/>
        </w:rPr>
        <w:footnoteReference w:id="1"/>
      </w:r>
      <w:r w:rsidRPr="000A1D17">
        <w:rPr>
          <w:rFonts w:ascii="Times New Roman" w:hAnsi="Times New Roman"/>
          <w:b/>
          <w:sz w:val="28"/>
          <w:szCs w:val="28"/>
        </w:rPr>
        <w:t xml:space="preserve"> s väzbou na priame výdavky</w:t>
      </w:r>
      <w:r w:rsidR="00274EC1" w:rsidRPr="00B13ED6">
        <w:rPr>
          <w:rStyle w:val="Odkaznapoznmkupodiarou"/>
          <w:rFonts w:ascii="Times New Roman" w:hAnsi="Times New Roman"/>
          <w:b/>
          <w:sz w:val="28"/>
          <w:szCs w:val="28"/>
        </w:rPr>
        <w:footnoteReference w:id="2"/>
      </w:r>
      <w:r w:rsidRPr="000A1D17">
        <w:rPr>
          <w:rFonts w:ascii="Times New Roman" w:hAnsi="Times New Roman"/>
          <w:b/>
          <w:sz w:val="28"/>
          <w:szCs w:val="28"/>
        </w:rPr>
        <w:t xml:space="preserve"> </w:t>
      </w:r>
    </w:p>
    <w:p w14:paraId="04526518" w14:textId="77777777" w:rsidR="0003152B" w:rsidRPr="000A1D17" w:rsidRDefault="006E45FB" w:rsidP="000315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(hlavné aktivity projektu</w:t>
      </w:r>
      <w:r w:rsidR="0003152B" w:rsidRPr="000A1D17">
        <w:rPr>
          <w:rFonts w:ascii="Times New Roman" w:hAnsi="Times New Roman"/>
          <w:sz w:val="28"/>
          <w:szCs w:val="28"/>
        </w:rPr>
        <w:t>)</w:t>
      </w:r>
    </w:p>
    <w:p w14:paraId="67FD01D7" w14:textId="77777777" w:rsidR="0003152B" w:rsidRDefault="0003152B"/>
    <w:tbl>
      <w:tblPr>
        <w:tblStyle w:val="Svetlzoznamzvraznenie11"/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103"/>
      </w:tblGrid>
      <w:tr w:rsidR="0003152B" w:rsidRPr="00B508B7" w14:paraId="589EAA39" w14:textId="77777777" w:rsidTr="000A1D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tcBorders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14:paraId="703C70D1" w14:textId="77777777" w:rsidR="0003152B" w:rsidRPr="00B508B7" w:rsidRDefault="0003152B" w:rsidP="000A1D17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508B7">
              <w:rPr>
                <w:rFonts w:ascii="Times New Roman" w:hAnsi="Times New Roman"/>
                <w:color w:val="auto"/>
                <w:sz w:val="24"/>
                <w:szCs w:val="24"/>
              </w:rPr>
              <w:t>Oprávnený výdavok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14:paraId="59C0E85A" w14:textId="77777777" w:rsidR="0003152B" w:rsidRPr="00B508B7" w:rsidRDefault="00701EF6" w:rsidP="000A1D1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P</w:t>
            </w:r>
            <w:r w:rsidR="0003152B" w:rsidRPr="00B508B7">
              <w:rPr>
                <w:rFonts w:ascii="Times New Roman" w:hAnsi="Times New Roman"/>
                <w:color w:val="auto"/>
                <w:sz w:val="24"/>
                <w:szCs w:val="24"/>
              </w:rPr>
              <w:t>ercentuálny limit</w:t>
            </w:r>
          </w:p>
        </w:tc>
      </w:tr>
      <w:tr w:rsidR="0003152B" w:rsidRPr="00B508B7" w14:paraId="168D3BE9" w14:textId="77777777" w:rsidTr="000A1D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14:paraId="59F52B44" w14:textId="77777777" w:rsidR="0003152B" w:rsidRPr="00B508B7" w:rsidRDefault="0003152B" w:rsidP="00330E14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508B7">
              <w:rPr>
                <w:rFonts w:ascii="Times New Roman" w:hAnsi="Times New Roman"/>
                <w:sz w:val="24"/>
                <w:szCs w:val="24"/>
              </w:rPr>
              <w:t xml:space="preserve">Rezerva na nepredvídané výdavky súvisiace s národným projektom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9B263" w14:textId="6D7F5F0C" w:rsidR="0003152B" w:rsidRDefault="00BF3369" w:rsidP="004376E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D463A3">
              <w:rPr>
                <w:rFonts w:ascii="Times New Roman" w:hAnsi="Times New Roman"/>
                <w:sz w:val="24"/>
                <w:szCs w:val="24"/>
              </w:rPr>
              <w:t xml:space="preserve">max. </w:t>
            </w:r>
            <w:r w:rsidRPr="007B13CA">
              <w:rPr>
                <w:rFonts w:ascii="Times New Roman" w:hAnsi="Times New Roman"/>
                <w:b/>
                <w:sz w:val="24"/>
                <w:szCs w:val="24"/>
              </w:rPr>
              <w:t>15 %</w:t>
            </w:r>
            <w:r w:rsidRPr="00D463A3">
              <w:rPr>
                <w:rFonts w:ascii="Times New Roman" w:hAnsi="Times New Roman"/>
                <w:sz w:val="24"/>
                <w:szCs w:val="24"/>
              </w:rPr>
              <w:t xml:space="preserve"> z priamych výdavkov projektu bez</w:t>
            </w:r>
            <w:r w:rsidR="004376ED">
              <w:rPr>
                <w:rFonts w:ascii="Times New Roman" w:hAnsi="Times New Roman"/>
                <w:sz w:val="24"/>
                <w:szCs w:val="24"/>
              </w:rPr>
              <w:t> </w:t>
            </w:r>
            <w:r w:rsidRPr="00D463A3">
              <w:rPr>
                <w:rFonts w:ascii="Times New Roman" w:hAnsi="Times New Roman"/>
                <w:sz w:val="24"/>
                <w:szCs w:val="24"/>
              </w:rPr>
              <w:t>rezervy</w:t>
            </w:r>
          </w:p>
        </w:tc>
      </w:tr>
      <w:tr w:rsidR="0003152B" w:rsidRPr="00B508B7" w14:paraId="3DF1EBB8" w14:textId="77777777" w:rsidTr="000A1D17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14:paraId="4340191C" w14:textId="77777777" w:rsidR="0003152B" w:rsidRPr="000A1D17" w:rsidRDefault="0003152B" w:rsidP="00330E14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Rezerva na nepredvídané výdavky súvisiace so stavebnými prácami 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01B3F" w14:textId="77777777" w:rsidR="0003152B" w:rsidRDefault="0003152B" w:rsidP="00B13E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B508B7">
              <w:rPr>
                <w:rFonts w:ascii="Times New Roman" w:hAnsi="Times New Roman"/>
                <w:sz w:val="24"/>
                <w:szCs w:val="24"/>
              </w:rPr>
              <w:t xml:space="preserve">max. </w:t>
            </w:r>
            <w:r w:rsidRPr="00936268">
              <w:rPr>
                <w:rFonts w:ascii="Times New Roman" w:hAnsi="Times New Roman"/>
                <w:b/>
                <w:sz w:val="24"/>
                <w:szCs w:val="24"/>
              </w:rPr>
              <w:t>2,5%</w:t>
            </w:r>
            <w:r w:rsidRPr="00B508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123D">
              <w:rPr>
                <w:rFonts w:ascii="Times New Roman" w:hAnsi="Times New Roman"/>
                <w:sz w:val="24"/>
                <w:szCs w:val="24"/>
              </w:rPr>
              <w:t xml:space="preserve">z </w:t>
            </w:r>
            <w:r w:rsidR="009D123D" w:rsidRPr="000A1D17">
              <w:rPr>
                <w:rFonts w:ascii="Times New Roman" w:hAnsi="Times New Roman"/>
                <w:sz w:val="24"/>
                <w:szCs w:val="24"/>
              </w:rPr>
              <w:t>celkových</w:t>
            </w:r>
            <w:r w:rsidR="009D123D" w:rsidRPr="00B508B7">
              <w:rPr>
                <w:rFonts w:ascii="Times New Roman" w:hAnsi="Times New Roman"/>
                <w:sz w:val="24"/>
                <w:szCs w:val="24"/>
              </w:rPr>
              <w:t xml:space="preserve"> oprávnených výdavkov</w:t>
            </w:r>
            <w:r w:rsidR="009D123D">
              <w:rPr>
                <w:rFonts w:ascii="Times New Roman" w:hAnsi="Times New Roman"/>
                <w:sz w:val="24"/>
                <w:szCs w:val="24"/>
              </w:rPr>
              <w:t xml:space="preserve"> na stavebné práce s DPH</w:t>
            </w:r>
          </w:p>
        </w:tc>
      </w:tr>
    </w:tbl>
    <w:p w14:paraId="04ECD5A7" w14:textId="77777777" w:rsidR="0003152B" w:rsidRDefault="0003152B"/>
    <w:tbl>
      <w:tblPr>
        <w:tblStyle w:val="Svetlzoznamzvraznenie11"/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103"/>
      </w:tblGrid>
      <w:tr w:rsidR="00F66E2E" w:rsidRPr="00B508B7" w14:paraId="39D098FD" w14:textId="77777777" w:rsidTr="00AC7E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tcBorders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14:paraId="0CCD190D" w14:textId="77777777" w:rsidR="00F66E2E" w:rsidRPr="00B508B7" w:rsidRDefault="00F66E2E" w:rsidP="00AC7E75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508B7">
              <w:rPr>
                <w:rFonts w:ascii="Times New Roman" w:hAnsi="Times New Roman"/>
                <w:color w:val="auto"/>
                <w:sz w:val="24"/>
                <w:szCs w:val="24"/>
              </w:rPr>
              <w:t>Oprávnený výdavok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14:paraId="3346AFBC" w14:textId="77777777" w:rsidR="00F66E2E" w:rsidRPr="00B508B7" w:rsidRDefault="00F66E2E" w:rsidP="00AC7E7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P</w:t>
            </w:r>
            <w:r w:rsidRPr="00B508B7">
              <w:rPr>
                <w:rFonts w:ascii="Times New Roman" w:hAnsi="Times New Roman"/>
                <w:color w:val="auto"/>
                <w:sz w:val="24"/>
                <w:szCs w:val="24"/>
              </w:rPr>
              <w:t>ercentuálny limit</w:t>
            </w:r>
          </w:p>
        </w:tc>
      </w:tr>
      <w:tr w:rsidR="00F66E2E" w:rsidRPr="00B508B7" w14:paraId="4423F0E1" w14:textId="77777777" w:rsidTr="00B13E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14:paraId="1289E5A6" w14:textId="77777777" w:rsidR="00F66E2E" w:rsidRPr="00B508B7" w:rsidRDefault="00F66E2E" w:rsidP="00AC7E75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Interiérové a exteriérové vybavenie</w:t>
            </w:r>
            <w:r w:rsidRPr="00B508B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BCC93" w14:textId="77777777" w:rsidR="00F66E2E" w:rsidRDefault="00F66E2E" w:rsidP="00B13ED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B508B7">
              <w:rPr>
                <w:rFonts w:ascii="Times New Roman" w:hAnsi="Times New Roman"/>
                <w:sz w:val="24"/>
                <w:szCs w:val="24"/>
              </w:rPr>
              <w:t xml:space="preserve">max. </w:t>
            </w:r>
            <w:r w:rsidR="009D123D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  <w:r w:rsidRPr="009D123D">
              <w:rPr>
                <w:rFonts w:ascii="Times New Roman" w:hAnsi="Times New Roman"/>
                <w:b/>
                <w:sz w:val="24"/>
                <w:szCs w:val="24"/>
              </w:rPr>
              <w:t xml:space="preserve"> %</w:t>
            </w:r>
            <w:r w:rsidRPr="000A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z </w:t>
            </w:r>
            <w:r w:rsidRPr="000A1D17">
              <w:rPr>
                <w:rFonts w:ascii="Times New Roman" w:hAnsi="Times New Roman"/>
                <w:sz w:val="24"/>
                <w:szCs w:val="24"/>
              </w:rPr>
              <w:t>celkových</w:t>
            </w:r>
            <w:r w:rsidRPr="00B508B7">
              <w:rPr>
                <w:rFonts w:ascii="Times New Roman" w:hAnsi="Times New Roman"/>
                <w:sz w:val="24"/>
                <w:szCs w:val="24"/>
              </w:rPr>
              <w:t xml:space="preserve"> oprávnených výdavkov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na</w:t>
            </w:r>
            <w:r w:rsidR="001B0822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stavebné práce s DPH</w:t>
            </w:r>
          </w:p>
        </w:tc>
      </w:tr>
    </w:tbl>
    <w:p w14:paraId="31DCBA89" w14:textId="77777777" w:rsidR="00F66E2E" w:rsidRDefault="00F66E2E"/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134"/>
        <w:gridCol w:w="1276"/>
        <w:gridCol w:w="850"/>
        <w:gridCol w:w="1559"/>
        <w:gridCol w:w="1571"/>
        <w:gridCol w:w="1406"/>
      </w:tblGrid>
      <w:tr w:rsidR="0003152B" w:rsidRPr="00B508B7" w14:paraId="1BF3446A" w14:textId="77777777" w:rsidTr="000A1D17">
        <w:trPr>
          <w:trHeight w:val="791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14:paraId="7BECE897" w14:textId="77777777" w:rsidR="0003152B" w:rsidRPr="00B508B7" w:rsidRDefault="0003152B" w:rsidP="000A1D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508B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Oprávnený výdavok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14:paraId="4AA3EC5B" w14:textId="77777777" w:rsidR="0003152B" w:rsidRPr="00B508B7" w:rsidRDefault="0003152B" w:rsidP="000A1D1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508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Prioritná os </w:t>
            </w:r>
            <w:r w:rsidRPr="00B508B7">
              <w:rPr>
                <w:rFonts w:ascii="Times New Roman" w:hAnsi="Times New Roman"/>
                <w:color w:val="000000"/>
                <w:sz w:val="24"/>
                <w:szCs w:val="24"/>
              </w:rPr>
              <w:t>(PO)</w:t>
            </w:r>
            <w:r w:rsidRPr="00B508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br/>
              <w:t>OPĽZ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14:paraId="0DAF3082" w14:textId="77777777" w:rsidR="0003152B" w:rsidRPr="00B508B7" w:rsidRDefault="0003152B" w:rsidP="000A1D1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508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Druh stavby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14:paraId="14E4AFB7" w14:textId="77777777" w:rsidR="0003152B" w:rsidRPr="00B508B7" w:rsidRDefault="0003152B" w:rsidP="000A1D1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508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Pásmo</w:t>
            </w:r>
          </w:p>
        </w:tc>
        <w:tc>
          <w:tcPr>
            <w:tcW w:w="3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14:paraId="2435B3B5" w14:textId="77777777" w:rsidR="003650F9" w:rsidRDefault="0003152B" w:rsidP="000A1D1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508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Opráv</w:t>
            </w:r>
            <w:r w:rsidR="003650F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nené výdavky </w:t>
            </w:r>
            <w:r w:rsidR="003650F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br/>
              <w:t>na stavebné práce</w:t>
            </w:r>
          </w:p>
          <w:p w14:paraId="3B3BF162" w14:textId="77777777" w:rsidR="0003152B" w:rsidRPr="003650F9" w:rsidRDefault="003650F9" w:rsidP="000A1D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0F9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 w:rsidR="0003152B" w:rsidRPr="003650F9">
              <w:rPr>
                <w:rFonts w:ascii="Times New Roman" w:hAnsi="Times New Roman"/>
                <w:color w:val="000000"/>
                <w:sz w:val="24"/>
                <w:szCs w:val="24"/>
              </w:rPr>
              <w:t>v EUR bez DPH</w:t>
            </w:r>
            <w:r w:rsidRPr="003650F9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14:paraId="05A81326" w14:textId="77777777" w:rsidR="0003152B" w:rsidRPr="000A1D17" w:rsidRDefault="0003152B" w:rsidP="00C12D26">
            <w:pPr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A1D17">
              <w:rPr>
                <w:rFonts w:ascii="Times New Roman" w:hAnsi="Times New Roman"/>
                <w:b/>
                <w:color w:val="000000"/>
                <w:sz w:val="23"/>
                <w:szCs w:val="23"/>
              </w:rPr>
              <w:t>Percentuálny limit</w:t>
            </w:r>
            <w:r w:rsidRPr="00B13ED6">
              <w:rPr>
                <w:rStyle w:val="Odkaznapoznmkupodiarou"/>
                <w:rFonts w:ascii="Times New Roman" w:hAnsi="Times New Roman"/>
                <w:b/>
                <w:color w:val="000000"/>
                <w:sz w:val="23"/>
                <w:szCs w:val="23"/>
              </w:rPr>
              <w:footnoteReference w:id="3"/>
            </w:r>
            <w:r w:rsidRPr="000A1D17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     </w:t>
            </w:r>
            <w:r w:rsidRPr="000A1D17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   </w:t>
            </w:r>
            <w:r w:rsidRPr="000A1D1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:rsidR="0003152B" w:rsidRPr="00B508B7" w14:paraId="0FF9144E" w14:textId="77777777" w:rsidTr="000A1D17">
        <w:trPr>
          <w:trHeight w:val="33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46568" w14:textId="77777777" w:rsidR="0003152B" w:rsidRPr="00B508B7" w:rsidRDefault="0003152B" w:rsidP="000A1D1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32AE2" w14:textId="77777777" w:rsidR="0003152B" w:rsidRPr="00B508B7" w:rsidRDefault="0003152B" w:rsidP="000A1D1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113B7" w14:textId="77777777" w:rsidR="0003152B" w:rsidRPr="00B508B7" w:rsidRDefault="0003152B" w:rsidP="000A1D1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E37D0" w14:textId="77777777" w:rsidR="0003152B" w:rsidRPr="00B508B7" w:rsidRDefault="0003152B" w:rsidP="000A1D1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14:paraId="589FE25B" w14:textId="77777777" w:rsidR="0003152B" w:rsidRPr="00B508B7" w:rsidRDefault="0003152B" w:rsidP="000A1D1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508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od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14:paraId="08BB94F4" w14:textId="77777777" w:rsidR="0003152B" w:rsidRPr="00B508B7" w:rsidRDefault="0003152B" w:rsidP="000A1D1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508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do</w:t>
            </w: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E0A97" w14:textId="77777777" w:rsidR="0003152B" w:rsidRPr="00B508B7" w:rsidRDefault="0003152B" w:rsidP="000A1D1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3152B" w:rsidRPr="00B508B7" w14:paraId="78A67B8A" w14:textId="77777777" w:rsidTr="000A1D17">
        <w:trPr>
          <w:trHeight w:val="454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14:paraId="618CB8D2" w14:textId="77777777" w:rsidR="0003152B" w:rsidRPr="000A1D17" w:rsidRDefault="0003152B" w:rsidP="000A1D1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Stavebný dozor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B2AE0" w14:textId="77777777" w:rsidR="0003152B" w:rsidRDefault="0003152B" w:rsidP="000A1D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51C8C45E" w14:textId="77777777" w:rsidR="0003152B" w:rsidRDefault="0003152B" w:rsidP="000A1D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1E2220B1" w14:textId="77777777" w:rsidR="0003152B" w:rsidRDefault="0003152B" w:rsidP="000A1D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1E4CF846" w14:textId="77777777" w:rsidR="0003152B" w:rsidRPr="00B508B7" w:rsidRDefault="0003152B" w:rsidP="000A1D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A1D17">
              <w:rPr>
                <w:rFonts w:ascii="Times New Roman" w:hAnsi="Times New Roman"/>
                <w:sz w:val="24"/>
                <w:szCs w:val="24"/>
              </w:rPr>
              <w:t>PO 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D6455" w14:textId="77777777" w:rsidR="0003152B" w:rsidRPr="00B508B7" w:rsidRDefault="0003152B" w:rsidP="000A1D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08B7">
              <w:rPr>
                <w:rFonts w:ascii="Times New Roman" w:hAnsi="Times New Roman"/>
                <w:color w:val="000000"/>
                <w:sz w:val="24"/>
                <w:szCs w:val="24"/>
              </w:rPr>
              <w:t>všeobecné</w:t>
            </w:r>
            <w:r w:rsidRPr="00B508B7">
              <w:rPr>
                <w:rStyle w:val="Odkaznapoznmkupodiarou"/>
                <w:rFonts w:ascii="Times New Roman" w:hAnsi="Times New Roman"/>
                <w:color w:val="000000"/>
                <w:sz w:val="24"/>
                <w:szCs w:val="24"/>
              </w:rPr>
              <w:footnoteReference w:id="4"/>
            </w:r>
            <w:r w:rsidRPr="00B508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stavby 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ECEA0" w14:textId="77777777" w:rsidR="0003152B" w:rsidRPr="000A1D17" w:rsidRDefault="0003152B" w:rsidP="000A1D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1D1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97704" w14:textId="77777777" w:rsidR="0003152B" w:rsidRPr="000A1D17" w:rsidRDefault="0003152B" w:rsidP="000A1D1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A1D1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79259" w14:textId="77777777" w:rsidR="0003152B" w:rsidRPr="000A1D17" w:rsidRDefault="0003152B" w:rsidP="000A1D1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A1D17">
              <w:rPr>
                <w:rFonts w:ascii="Times New Roman" w:hAnsi="Times New Roman"/>
                <w:sz w:val="24"/>
                <w:szCs w:val="24"/>
              </w:rPr>
              <w:t>349 999,99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61529" w14:textId="77777777" w:rsidR="0003152B" w:rsidRPr="000A1D17" w:rsidRDefault="006E45FB" w:rsidP="000A1D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1,50</w:t>
            </w:r>
            <w:r w:rsidR="0003152B" w:rsidRPr="000A1D1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</w:tc>
      </w:tr>
      <w:tr w:rsidR="0003152B" w:rsidRPr="00B508B7" w14:paraId="4042A140" w14:textId="77777777" w:rsidTr="000A1D17">
        <w:trPr>
          <w:trHeight w:val="454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14:paraId="25DE5F70" w14:textId="77777777" w:rsidR="0003152B" w:rsidRPr="00B508B7" w:rsidRDefault="0003152B" w:rsidP="000A1D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005E8" w14:textId="77777777" w:rsidR="0003152B" w:rsidRPr="00B508B7" w:rsidRDefault="0003152B" w:rsidP="000A1D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F744B" w14:textId="77777777" w:rsidR="0003152B" w:rsidRPr="00B508B7" w:rsidRDefault="0003152B" w:rsidP="000A1D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4D2102" w14:textId="77777777" w:rsidR="0003152B" w:rsidRPr="000A1D17" w:rsidRDefault="0003152B" w:rsidP="000A1D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4A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F839AC" w14:textId="77777777" w:rsidR="0003152B" w:rsidRPr="000A1D17" w:rsidRDefault="0003152B" w:rsidP="000A1D1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644A2">
              <w:rPr>
                <w:rFonts w:ascii="Times New Roman" w:hAnsi="Times New Roman"/>
                <w:sz w:val="24"/>
                <w:szCs w:val="24"/>
              </w:rPr>
              <w:t>350 000,00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C93D32" w14:textId="77777777" w:rsidR="0003152B" w:rsidRPr="000A1D17" w:rsidRDefault="0003152B" w:rsidP="000A1D1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644A2">
              <w:rPr>
                <w:rFonts w:ascii="Times New Roman" w:hAnsi="Times New Roman"/>
                <w:sz w:val="24"/>
                <w:szCs w:val="24"/>
              </w:rPr>
              <w:t>999 999,99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D8C77" w14:textId="77777777" w:rsidR="0003152B" w:rsidRPr="000A1D17" w:rsidRDefault="0003152B" w:rsidP="000A1D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1D17">
              <w:rPr>
                <w:rFonts w:ascii="Times New Roman" w:hAnsi="Times New Roman"/>
                <w:b/>
                <w:bCs/>
                <w:sz w:val="24"/>
                <w:szCs w:val="24"/>
              </w:rPr>
              <w:t>1,</w:t>
            </w:r>
            <w:r w:rsidR="006E45FB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03152B" w:rsidRPr="00B508B7" w14:paraId="2FE71EE7" w14:textId="77777777" w:rsidTr="000A1D17">
        <w:trPr>
          <w:trHeight w:val="454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14:paraId="5730DCEE" w14:textId="77777777" w:rsidR="0003152B" w:rsidRPr="00B508B7" w:rsidRDefault="0003152B" w:rsidP="000A1D1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877A6" w14:textId="77777777" w:rsidR="0003152B" w:rsidRPr="00B508B7" w:rsidRDefault="0003152B" w:rsidP="000A1D1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2BEF8" w14:textId="77777777" w:rsidR="0003152B" w:rsidRPr="00B508B7" w:rsidRDefault="0003152B" w:rsidP="000A1D1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D51B9E" w14:textId="77777777" w:rsidR="0003152B" w:rsidRPr="003644A2" w:rsidRDefault="0003152B" w:rsidP="000A1D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4A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148FB" w14:textId="77777777" w:rsidR="0003152B" w:rsidRPr="003644A2" w:rsidRDefault="0003152B" w:rsidP="000A1D1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644A2">
              <w:rPr>
                <w:rFonts w:ascii="Times New Roman" w:hAnsi="Times New Roman"/>
                <w:sz w:val="24"/>
                <w:szCs w:val="24"/>
              </w:rPr>
              <w:t>1 000 000,00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96AB8" w14:textId="77777777" w:rsidR="0003152B" w:rsidRPr="003644A2" w:rsidRDefault="0003152B" w:rsidP="000A1D1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644A2">
              <w:rPr>
                <w:rFonts w:ascii="Times New Roman" w:hAnsi="Times New Roman"/>
                <w:sz w:val="24"/>
                <w:szCs w:val="24"/>
              </w:rPr>
              <w:t>a viac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0151F" w14:textId="77777777" w:rsidR="0003152B" w:rsidRPr="000A1D17" w:rsidRDefault="0003152B" w:rsidP="000A1D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0,7</w:t>
            </w:r>
            <w:r w:rsidRPr="000A1D1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0 </w:t>
            </w:r>
          </w:p>
        </w:tc>
      </w:tr>
      <w:tr w:rsidR="0003152B" w:rsidRPr="00B508B7" w14:paraId="5AB78802" w14:textId="77777777" w:rsidTr="000A1D17">
        <w:trPr>
          <w:trHeight w:val="454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14:paraId="50995930" w14:textId="77777777" w:rsidR="0003152B" w:rsidRPr="00B508B7" w:rsidRDefault="0003152B" w:rsidP="000A1D1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F550A" w14:textId="77777777" w:rsidR="0003152B" w:rsidRPr="00B508B7" w:rsidRDefault="0003152B" w:rsidP="000A1D17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E28DD" w14:textId="77777777" w:rsidR="0003152B" w:rsidRPr="00B508B7" w:rsidRDefault="0003152B" w:rsidP="000A1D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08B7">
              <w:rPr>
                <w:rFonts w:ascii="Times New Roman" w:hAnsi="Times New Roman"/>
                <w:color w:val="000000"/>
                <w:sz w:val="24"/>
                <w:szCs w:val="24"/>
              </w:rPr>
              <w:t>líniové</w:t>
            </w:r>
            <w:r w:rsidRPr="00B508B7">
              <w:rPr>
                <w:rStyle w:val="Odkaznapoznmkupodiarou"/>
                <w:rFonts w:ascii="Times New Roman" w:hAnsi="Times New Roman"/>
                <w:color w:val="000000"/>
                <w:sz w:val="24"/>
                <w:szCs w:val="24"/>
              </w:rPr>
              <w:footnoteReference w:id="5"/>
            </w:r>
            <w:r w:rsidR="00EC66A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stavby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28405" w14:textId="77777777" w:rsidR="0003152B" w:rsidRPr="003644A2" w:rsidRDefault="0003152B" w:rsidP="000A1D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4A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F9692" w14:textId="77777777" w:rsidR="0003152B" w:rsidRPr="003644A2" w:rsidRDefault="0003152B" w:rsidP="000A1D1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A1D1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04850" w14:textId="77777777" w:rsidR="0003152B" w:rsidRPr="003644A2" w:rsidRDefault="0003152B" w:rsidP="000A1D1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644A2">
              <w:rPr>
                <w:rFonts w:ascii="Times New Roman" w:hAnsi="Times New Roman"/>
                <w:sz w:val="24"/>
                <w:szCs w:val="24"/>
              </w:rPr>
              <w:t>999 999,99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D306C5" w14:textId="77777777" w:rsidR="0003152B" w:rsidRDefault="0003152B" w:rsidP="000A1D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1D17">
              <w:rPr>
                <w:rFonts w:ascii="Times New Roman" w:hAnsi="Times New Roman"/>
                <w:b/>
                <w:bCs/>
                <w:sz w:val="24"/>
                <w:szCs w:val="24"/>
              </w:rPr>
              <w:t>1,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25</w:t>
            </w:r>
          </w:p>
        </w:tc>
      </w:tr>
      <w:tr w:rsidR="0003152B" w:rsidRPr="00B508B7" w14:paraId="29E71AA9" w14:textId="77777777" w:rsidTr="000A1D17">
        <w:trPr>
          <w:trHeight w:val="454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14:paraId="4DE9A9C4" w14:textId="77777777" w:rsidR="0003152B" w:rsidRPr="00B508B7" w:rsidRDefault="0003152B" w:rsidP="000A1D1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29368" w14:textId="77777777" w:rsidR="0003152B" w:rsidRPr="00B508B7" w:rsidRDefault="0003152B" w:rsidP="000A1D17">
            <w:pPr>
              <w:spacing w:after="0" w:line="240" w:lineRule="auto"/>
              <w:rPr>
                <w:rFonts w:ascii="Times New Roman" w:hAnsi="Times New Roman"/>
                <w:strike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DB009" w14:textId="77777777" w:rsidR="0003152B" w:rsidRPr="00B508B7" w:rsidRDefault="0003152B" w:rsidP="000A1D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70609" w14:textId="77777777" w:rsidR="0003152B" w:rsidRPr="003644A2" w:rsidRDefault="0003152B" w:rsidP="000A1D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4A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0F6D06" w14:textId="77777777" w:rsidR="0003152B" w:rsidRPr="000A1D17" w:rsidRDefault="0003152B" w:rsidP="000A1D1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644A2">
              <w:rPr>
                <w:rFonts w:ascii="Times New Roman" w:hAnsi="Times New Roman"/>
                <w:sz w:val="24"/>
                <w:szCs w:val="24"/>
              </w:rPr>
              <w:t>1 000 000,00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D657BE" w14:textId="77777777" w:rsidR="0003152B" w:rsidRPr="000A1D17" w:rsidRDefault="0003152B" w:rsidP="000A1D1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644A2">
              <w:rPr>
                <w:rFonts w:ascii="Times New Roman" w:hAnsi="Times New Roman"/>
                <w:sz w:val="24"/>
                <w:szCs w:val="24"/>
              </w:rPr>
              <w:t>a viac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108B0" w14:textId="77777777" w:rsidR="0003152B" w:rsidRDefault="0003152B" w:rsidP="000A1D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1D17">
              <w:rPr>
                <w:rFonts w:ascii="Times New Roman" w:hAnsi="Times New Roman"/>
                <w:b/>
                <w:bCs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  <w:r w:rsidRPr="000A1D17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</w:tr>
    </w:tbl>
    <w:p w14:paraId="21F68D41" w14:textId="77777777" w:rsidR="0003152B" w:rsidRDefault="0003152B"/>
    <w:p w14:paraId="0A95B183" w14:textId="77777777" w:rsidR="00781AFF" w:rsidRDefault="00781AFF"/>
    <w:p w14:paraId="2BC7993A" w14:textId="77777777" w:rsidR="00781AFF" w:rsidRDefault="00781AFF"/>
    <w:p w14:paraId="234E071C" w14:textId="77777777" w:rsidR="00781AFF" w:rsidRDefault="00781AFF"/>
    <w:p w14:paraId="03738A21" w14:textId="77777777" w:rsidR="00781AFF" w:rsidRDefault="00781AFF"/>
    <w:p w14:paraId="0286B603" w14:textId="77777777" w:rsidR="00781AFF" w:rsidRDefault="00781AFF"/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1701"/>
        <w:gridCol w:w="850"/>
        <w:gridCol w:w="1559"/>
        <w:gridCol w:w="1560"/>
        <w:gridCol w:w="1417"/>
      </w:tblGrid>
      <w:tr w:rsidR="0003152B" w:rsidRPr="00B508B7" w14:paraId="13793B27" w14:textId="77777777" w:rsidTr="00E71851">
        <w:trPr>
          <w:trHeight w:val="570"/>
          <w:tblHeader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14:paraId="0501300A" w14:textId="77777777" w:rsidR="0003152B" w:rsidRPr="00B508B7" w:rsidRDefault="0003152B" w:rsidP="000A1D1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508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Oprávnený výdavok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14:paraId="199CA3CA" w14:textId="77777777" w:rsidR="0003152B" w:rsidRPr="00B508B7" w:rsidRDefault="0003152B" w:rsidP="000A1D1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508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Prioritná os </w:t>
            </w:r>
            <w:r w:rsidRPr="00B508B7">
              <w:rPr>
                <w:rFonts w:ascii="Times New Roman" w:hAnsi="Times New Roman"/>
                <w:color w:val="000000"/>
                <w:sz w:val="24"/>
                <w:szCs w:val="24"/>
              </w:rPr>
              <w:t>(PO)</w:t>
            </w:r>
            <w:r w:rsidRPr="00B508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OPĽZ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14:paraId="294430AD" w14:textId="77777777" w:rsidR="0003152B" w:rsidRPr="00B508B7" w:rsidRDefault="0003152B" w:rsidP="000A1D1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508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Pásmo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14:paraId="380C1F33" w14:textId="77777777" w:rsidR="00B051F9" w:rsidRPr="001760FD" w:rsidRDefault="0003152B" w:rsidP="003650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760F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Oprávnené výdavky </w:t>
            </w:r>
          </w:p>
          <w:p w14:paraId="4415A827" w14:textId="77777777" w:rsidR="00B051F9" w:rsidRDefault="003650F9" w:rsidP="003650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760F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na stavebné práce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DE0C061" w14:textId="77777777" w:rsidR="0003152B" w:rsidRPr="00B508B7" w:rsidRDefault="003650F9" w:rsidP="003650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650F9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 w:rsidR="0003152B" w:rsidRPr="003650F9">
              <w:rPr>
                <w:rFonts w:ascii="Times New Roman" w:hAnsi="Times New Roman"/>
                <w:color w:val="000000"/>
                <w:sz w:val="24"/>
                <w:szCs w:val="24"/>
              </w:rPr>
              <w:t>EUR bez DPH</w:t>
            </w:r>
            <w:r w:rsidRPr="003650F9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14:paraId="02410569" w14:textId="77777777" w:rsidR="0003152B" w:rsidRPr="00B508B7" w:rsidRDefault="0003152B" w:rsidP="004126DC">
            <w:pPr>
              <w:spacing w:after="0" w:line="240" w:lineRule="auto"/>
              <w:ind w:left="-70" w:right="-7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08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Percentuálny limit</w:t>
            </w:r>
            <w:r w:rsidRPr="00B13ED6">
              <w:rPr>
                <w:rStyle w:val="Odkaznapoznmkupodiarou"/>
                <w:rFonts w:ascii="Times New Roman" w:hAnsi="Times New Roman"/>
                <w:b/>
                <w:color w:val="000000"/>
                <w:sz w:val="24"/>
                <w:szCs w:val="24"/>
              </w:rPr>
              <w:footnoteReference w:id="6"/>
            </w:r>
            <w:r w:rsidRPr="00B13E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03152B" w:rsidRPr="00B508B7" w14:paraId="0F7D7858" w14:textId="77777777" w:rsidTr="00E71851">
        <w:trPr>
          <w:trHeight w:val="31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2CDF0EE1" w14:textId="77777777" w:rsidR="0003152B" w:rsidRPr="00B508B7" w:rsidRDefault="0003152B" w:rsidP="000A1D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044A91B4" w14:textId="77777777" w:rsidR="0003152B" w:rsidRPr="00B508B7" w:rsidRDefault="0003152B" w:rsidP="000A1D1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3BC45034" w14:textId="77777777" w:rsidR="0003152B" w:rsidRPr="00B508B7" w:rsidRDefault="0003152B" w:rsidP="000A1D1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14:paraId="75459C00" w14:textId="77777777" w:rsidR="0003152B" w:rsidRPr="00B508B7" w:rsidRDefault="0003152B" w:rsidP="000A1D1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508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od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14:paraId="0A7EA649" w14:textId="77777777" w:rsidR="0003152B" w:rsidRPr="00B508B7" w:rsidRDefault="0003152B" w:rsidP="000A1D1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508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do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37BE02C8" w14:textId="77777777" w:rsidR="0003152B" w:rsidRPr="00B508B7" w:rsidRDefault="0003152B" w:rsidP="000A1D1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3152B" w:rsidRPr="00B508B7" w14:paraId="18114CD6" w14:textId="77777777" w:rsidTr="00E71851">
        <w:trPr>
          <w:trHeight w:val="45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14:paraId="5B7E7899" w14:textId="77777777" w:rsidR="0003152B" w:rsidRPr="00B508B7" w:rsidRDefault="0003152B" w:rsidP="000A1D1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508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Projektová dokumentácia</w:t>
            </w:r>
            <w:r w:rsidR="00F66E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 energetický certifikát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55B01" w14:textId="77777777" w:rsidR="0003152B" w:rsidRPr="00B508B7" w:rsidRDefault="0003152B" w:rsidP="000A1D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08B7">
              <w:rPr>
                <w:rFonts w:ascii="Times New Roman" w:hAnsi="Times New Roman"/>
                <w:color w:val="000000"/>
                <w:sz w:val="24"/>
                <w:szCs w:val="24"/>
              </w:rPr>
              <w:t>PO 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0EB8A" w14:textId="77777777" w:rsidR="0003152B" w:rsidRPr="00B508B7" w:rsidRDefault="0003152B" w:rsidP="000A1D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08B7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B8CD20" w14:textId="77777777" w:rsidR="0003152B" w:rsidRPr="00B508B7" w:rsidRDefault="0003152B" w:rsidP="000A1D1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08B7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1FCC0" w14:textId="77777777" w:rsidR="0003152B" w:rsidRPr="00B508B7" w:rsidRDefault="0003152B" w:rsidP="000A1D1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08B7">
              <w:rPr>
                <w:rFonts w:ascii="Times New Roman" w:hAnsi="Times New Roman"/>
                <w:color w:val="000000"/>
                <w:sz w:val="24"/>
                <w:szCs w:val="24"/>
              </w:rPr>
              <w:t>349 999,99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A1E19" w14:textId="77777777" w:rsidR="0003152B" w:rsidRDefault="003650F9" w:rsidP="007E3EA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2,</w:t>
            </w:r>
            <w:r w:rsidR="007E3E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</w:t>
            </w:r>
            <w:r w:rsidR="0003152B" w:rsidRPr="00B508B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03152B" w:rsidRPr="00B508B7" w14:paraId="430A2781" w14:textId="77777777" w:rsidTr="00E71851">
        <w:trPr>
          <w:trHeight w:val="45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14:paraId="6ABD5BDC" w14:textId="77777777" w:rsidR="0003152B" w:rsidRPr="00B508B7" w:rsidRDefault="0003152B" w:rsidP="000A1D1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9EC42" w14:textId="77777777" w:rsidR="0003152B" w:rsidRPr="00B508B7" w:rsidRDefault="0003152B" w:rsidP="000A1D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9A6B3" w14:textId="77777777" w:rsidR="0003152B" w:rsidRPr="00B508B7" w:rsidRDefault="0003152B" w:rsidP="000A1D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08B7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CEB47" w14:textId="77777777" w:rsidR="0003152B" w:rsidRPr="00B508B7" w:rsidRDefault="0003152B" w:rsidP="000A1D1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08B7">
              <w:rPr>
                <w:rFonts w:ascii="Times New Roman" w:hAnsi="Times New Roman"/>
                <w:sz w:val="24"/>
                <w:szCs w:val="24"/>
              </w:rPr>
              <w:t>350 000,00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B0338" w14:textId="77777777" w:rsidR="0003152B" w:rsidRPr="00B508B7" w:rsidRDefault="0003152B" w:rsidP="000A1D1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08B7">
              <w:rPr>
                <w:rFonts w:ascii="Times New Roman" w:hAnsi="Times New Roman"/>
                <w:sz w:val="24"/>
                <w:szCs w:val="24"/>
              </w:rPr>
              <w:t>999 999,99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76211" w14:textId="77777777" w:rsidR="00781AFF" w:rsidRDefault="0003152B" w:rsidP="00B13E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760F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2,</w:t>
            </w:r>
            <w:r w:rsidR="001760FD" w:rsidRPr="001760F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781AFF" w:rsidRPr="001760F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03152B" w:rsidRPr="00B508B7" w14:paraId="21C5A334" w14:textId="77777777" w:rsidTr="00E71851">
        <w:trPr>
          <w:trHeight w:val="45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14:paraId="779A471E" w14:textId="77777777" w:rsidR="0003152B" w:rsidRPr="00B508B7" w:rsidRDefault="0003152B" w:rsidP="000A1D1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74022" w14:textId="77777777" w:rsidR="0003152B" w:rsidRPr="00B508B7" w:rsidRDefault="0003152B" w:rsidP="000A1D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44A77" w14:textId="77777777" w:rsidR="0003152B" w:rsidRPr="00B508B7" w:rsidRDefault="0003152B" w:rsidP="000A1D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08B7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B9A9A5" w14:textId="77777777" w:rsidR="0003152B" w:rsidRPr="00B508B7" w:rsidRDefault="0003152B" w:rsidP="000A1D1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08B7">
              <w:rPr>
                <w:rFonts w:ascii="Times New Roman" w:hAnsi="Times New Roman"/>
                <w:sz w:val="24"/>
                <w:szCs w:val="24"/>
              </w:rPr>
              <w:t>1 000 000,00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AE06CB" w14:textId="77777777" w:rsidR="0003152B" w:rsidRPr="00B508B7" w:rsidRDefault="0003152B" w:rsidP="000A1D1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08B7">
              <w:rPr>
                <w:rFonts w:ascii="Times New Roman" w:hAnsi="Times New Roman"/>
                <w:sz w:val="24"/>
                <w:szCs w:val="24"/>
              </w:rPr>
              <w:t>a viac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76A4B" w14:textId="77777777" w:rsidR="0003152B" w:rsidRDefault="0003152B" w:rsidP="007E3EA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1,</w:t>
            </w:r>
            <w:r w:rsidR="007E3E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</w:tbl>
    <w:p w14:paraId="3612C15B" w14:textId="77777777" w:rsidR="00807AF4" w:rsidRDefault="00807AF4" w:rsidP="00B12912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14:paraId="3E82135D" w14:textId="77777777" w:rsidR="003E2B7C" w:rsidRDefault="003E2B7C" w:rsidP="00D03264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tbl>
      <w:tblPr>
        <w:tblStyle w:val="Mriekatabuky"/>
        <w:tblW w:w="9214" w:type="dxa"/>
        <w:tblInd w:w="137" w:type="dxa"/>
        <w:tblLook w:val="04A0" w:firstRow="1" w:lastRow="0" w:firstColumn="1" w:lastColumn="0" w:noHBand="0" w:noVBand="1"/>
      </w:tblPr>
      <w:tblGrid>
        <w:gridCol w:w="2268"/>
        <w:gridCol w:w="2120"/>
        <w:gridCol w:w="2558"/>
        <w:gridCol w:w="2268"/>
      </w:tblGrid>
      <w:tr w:rsidR="003E2B7C" w14:paraId="6AA12FE6" w14:textId="77777777" w:rsidTr="00813A99">
        <w:tc>
          <w:tcPr>
            <w:tcW w:w="2268" w:type="dxa"/>
            <w:shd w:val="clear" w:color="auto" w:fill="FBD4B4" w:themeFill="accent6" w:themeFillTint="66"/>
          </w:tcPr>
          <w:p w14:paraId="5048962A" w14:textId="6DD1EF7B" w:rsidR="003E2B7C" w:rsidRDefault="003E2B7C" w:rsidP="00B12912">
            <w:pPr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B508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Oprávnený výdavok</w:t>
            </w:r>
          </w:p>
        </w:tc>
        <w:tc>
          <w:tcPr>
            <w:tcW w:w="2120" w:type="dxa"/>
            <w:shd w:val="clear" w:color="auto" w:fill="FBD4B4" w:themeFill="accent6" w:themeFillTint="66"/>
          </w:tcPr>
          <w:p w14:paraId="0BB5B3A9" w14:textId="282FB379" w:rsidR="003E2B7C" w:rsidRPr="003E3855" w:rsidRDefault="003E2B7C" w:rsidP="003E3855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3855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Pracovná pozícia</w:t>
            </w:r>
          </w:p>
        </w:tc>
        <w:tc>
          <w:tcPr>
            <w:tcW w:w="2558" w:type="dxa"/>
            <w:shd w:val="clear" w:color="auto" w:fill="FBD4B4" w:themeFill="accent6" w:themeFillTint="66"/>
          </w:tcPr>
          <w:p w14:paraId="7CB2F9B6" w14:textId="77777777" w:rsidR="003E2B7C" w:rsidRPr="003E3855" w:rsidRDefault="003E2B7C" w:rsidP="003E385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3E3855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Finančný limit</w:t>
            </w:r>
          </w:p>
          <w:p w14:paraId="7922AA02" w14:textId="27F069C8" w:rsidR="003E2B7C" w:rsidRDefault="00355CE2" w:rsidP="003E385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p</w:t>
            </w:r>
            <w:r w:rsidR="003E2B7C" w:rsidRPr="003E3855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re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 cenu práce </w:t>
            </w:r>
            <w:r w:rsidR="003E2B7C" w:rsidRPr="003E3855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(resp. </w:t>
            </w:r>
            <w:r w:rsidR="003E2B7C" w:rsidRPr="003E3855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hrubú mzdu</w:t>
            </w:r>
            <w:r w:rsidR="001E0554">
              <w:rPr>
                <w:rStyle w:val="Odkaznapoznmkupodiarou"/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footnoteReference w:id="7"/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)</w:t>
            </w:r>
          </w:p>
          <w:p w14:paraId="54BA0B2C" w14:textId="7892829C" w:rsidR="003E2B7C" w:rsidRPr="003E3855" w:rsidRDefault="00355CE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2B7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="003E2B7C" w:rsidRPr="003E38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(EUR/mesiac)</w:t>
            </w:r>
          </w:p>
        </w:tc>
        <w:tc>
          <w:tcPr>
            <w:tcW w:w="2268" w:type="dxa"/>
            <w:shd w:val="clear" w:color="auto" w:fill="FBD4B4" w:themeFill="accent6" w:themeFillTint="66"/>
          </w:tcPr>
          <w:p w14:paraId="56DB4879" w14:textId="77777777" w:rsidR="003E2B7C" w:rsidRPr="003E3855" w:rsidRDefault="003E2B7C" w:rsidP="003E385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3E3855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Finančný limit</w:t>
            </w:r>
          </w:p>
          <w:p w14:paraId="35783ABA" w14:textId="0D0FC9CF" w:rsidR="003E2B7C" w:rsidRDefault="003E2B7C" w:rsidP="003E385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3E3855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pre odmenu</w:t>
            </w:r>
            <w:r w:rsidR="002135AA">
              <w:rPr>
                <w:rStyle w:val="Odkaznapoznmkupodiarou"/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footnoteReference w:id="8"/>
            </w:r>
          </w:p>
          <w:p w14:paraId="004B7A58" w14:textId="3567B010" w:rsidR="003E2B7C" w:rsidRPr="003E3855" w:rsidRDefault="004954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54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="003E2B7C" w:rsidRPr="003E38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(EUR/hodina)</w:t>
            </w:r>
          </w:p>
        </w:tc>
      </w:tr>
      <w:tr w:rsidR="003E2B7C" w14:paraId="4902F766" w14:textId="77777777" w:rsidTr="00813A99">
        <w:tc>
          <w:tcPr>
            <w:tcW w:w="2268" w:type="dxa"/>
            <w:shd w:val="clear" w:color="auto" w:fill="FBD4B4" w:themeFill="accent6" w:themeFillTint="66"/>
          </w:tcPr>
          <w:p w14:paraId="09920B29" w14:textId="15FB82A6" w:rsidR="003E2B7C" w:rsidRPr="003E3855" w:rsidRDefault="00A800CF" w:rsidP="003E385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B7E72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Interný manažment</w:t>
            </w:r>
            <w:r w:rsidR="00AF017F" w:rsidRPr="00AF017F">
              <w:rPr>
                <w:rFonts w:ascii="Times New Roman" w:eastAsiaTheme="minorHAnsi" w:hAnsi="Times New Roman"/>
                <w:b/>
                <w:bCs/>
                <w:sz w:val="24"/>
                <w:szCs w:val="24"/>
                <w:vertAlign w:val="superscript"/>
                <w:lang w:eastAsia="en-US"/>
              </w:rPr>
              <w:fldChar w:fldCharType="begin"/>
            </w:r>
            <w:r w:rsidR="00AF017F" w:rsidRPr="00AF017F">
              <w:rPr>
                <w:rFonts w:ascii="Times New Roman" w:eastAsiaTheme="minorHAnsi" w:hAnsi="Times New Roman"/>
                <w:b/>
                <w:bCs/>
                <w:sz w:val="24"/>
                <w:szCs w:val="24"/>
                <w:vertAlign w:val="superscript"/>
                <w:lang w:eastAsia="en-US"/>
              </w:rPr>
              <w:instrText xml:space="preserve"> NOTEREF _Ref441222163 \h </w:instrText>
            </w:r>
            <w:r w:rsidR="00AF017F">
              <w:rPr>
                <w:rFonts w:ascii="Times New Roman" w:eastAsiaTheme="minorHAnsi" w:hAnsi="Times New Roman"/>
                <w:b/>
                <w:bCs/>
                <w:sz w:val="24"/>
                <w:szCs w:val="24"/>
                <w:vertAlign w:val="superscript"/>
                <w:lang w:eastAsia="en-US"/>
              </w:rPr>
              <w:instrText xml:space="preserve"> \* MERGEFORMAT </w:instrText>
            </w:r>
            <w:r w:rsidR="00AF017F" w:rsidRPr="00AF017F">
              <w:rPr>
                <w:rFonts w:ascii="Times New Roman" w:eastAsiaTheme="minorHAnsi" w:hAnsi="Times New Roman"/>
                <w:b/>
                <w:bCs/>
                <w:sz w:val="24"/>
                <w:szCs w:val="24"/>
                <w:vertAlign w:val="superscript"/>
                <w:lang w:eastAsia="en-US"/>
              </w:rPr>
            </w:r>
            <w:r w:rsidR="00AF017F" w:rsidRPr="00AF017F">
              <w:rPr>
                <w:rFonts w:ascii="Times New Roman" w:eastAsiaTheme="minorHAnsi" w:hAnsi="Times New Roman"/>
                <w:b/>
                <w:bCs/>
                <w:sz w:val="24"/>
                <w:szCs w:val="24"/>
                <w:vertAlign w:val="superscript"/>
                <w:lang w:eastAsia="en-US"/>
              </w:rPr>
              <w:fldChar w:fldCharType="separate"/>
            </w:r>
            <w:r w:rsidR="00AF017F" w:rsidRPr="00AF017F">
              <w:rPr>
                <w:rFonts w:ascii="Times New Roman" w:eastAsiaTheme="minorHAnsi" w:hAnsi="Times New Roman"/>
                <w:b/>
                <w:bCs/>
                <w:sz w:val="24"/>
                <w:szCs w:val="24"/>
                <w:vertAlign w:val="superscript"/>
                <w:lang w:eastAsia="en-US"/>
              </w:rPr>
              <w:t>12</w:t>
            </w:r>
            <w:r w:rsidR="00AF017F" w:rsidRPr="00AF017F">
              <w:rPr>
                <w:rFonts w:ascii="Times New Roman" w:eastAsiaTheme="minorHAnsi" w:hAnsi="Times New Roman"/>
                <w:b/>
                <w:bCs/>
                <w:sz w:val="24"/>
                <w:szCs w:val="24"/>
                <w:vertAlign w:val="superscript"/>
                <w:lang w:eastAsia="en-US"/>
              </w:rPr>
              <w:fldChar w:fldCharType="end"/>
            </w:r>
          </w:p>
          <w:p w14:paraId="44B771A8" w14:textId="42C2E23C" w:rsidR="003E2B7C" w:rsidRDefault="003E2B7C">
            <w:pPr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3E38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(Osobné výdavky)</w:t>
            </w:r>
          </w:p>
        </w:tc>
        <w:tc>
          <w:tcPr>
            <w:tcW w:w="2120" w:type="dxa"/>
          </w:tcPr>
          <w:p w14:paraId="4C901FDC" w14:textId="68647CEA" w:rsidR="003E2B7C" w:rsidRPr="003E3855" w:rsidRDefault="003E2B7C" w:rsidP="003E3855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38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Projektový manažér - interný</w:t>
            </w:r>
          </w:p>
        </w:tc>
        <w:tc>
          <w:tcPr>
            <w:tcW w:w="2558" w:type="dxa"/>
          </w:tcPr>
          <w:p w14:paraId="7214C109" w14:textId="6CCFCB88" w:rsidR="003E2B7C" w:rsidRPr="00AF017F" w:rsidRDefault="00355CE2" w:rsidP="003E3855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1 902</w:t>
            </w:r>
            <w:r w:rsidR="00AF017F">
              <w:rPr>
                <w:rFonts w:ascii="Times New Roman" w:hAnsi="Times New Roman"/>
                <w:sz w:val="24"/>
                <w:szCs w:val="24"/>
              </w:rPr>
              <w:t xml:space="preserve"> – cena práce</w:t>
            </w:r>
          </w:p>
          <w:p w14:paraId="50230EFE" w14:textId="4321F979" w:rsidR="00E91A7D" w:rsidRPr="003E3855" w:rsidRDefault="00C87532" w:rsidP="003E3855">
            <w:pPr>
              <w:spacing w:before="60" w:after="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="00355CE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="00355CE2">
              <w:rPr>
                <w:rFonts w:ascii="Times New Roman" w:hAnsi="Times New Roman"/>
                <w:b/>
                <w:sz w:val="24"/>
                <w:szCs w:val="24"/>
              </w:rPr>
              <w:t>407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)</w:t>
            </w:r>
            <w:r w:rsidR="00AF017F">
              <w:rPr>
                <w:rFonts w:ascii="Times New Roman" w:hAnsi="Times New Roman"/>
                <w:sz w:val="24"/>
                <w:szCs w:val="24"/>
              </w:rPr>
              <w:t xml:space="preserve"> – hrubá mzda</w:t>
            </w:r>
          </w:p>
        </w:tc>
        <w:tc>
          <w:tcPr>
            <w:tcW w:w="2268" w:type="dxa"/>
          </w:tcPr>
          <w:p w14:paraId="038E64D0" w14:textId="77777777" w:rsidR="003E2B7C" w:rsidRDefault="003E2B7C" w:rsidP="00B12912">
            <w:pPr>
              <w:jc w:val="center"/>
              <w:rPr>
                <w:rFonts w:ascii="ArialNarrow,Bold" w:eastAsiaTheme="minorHAnsi" w:hAnsi="ArialNarrow,Bold" w:cs="ArialNarrow,Bold"/>
                <w:b/>
                <w:bCs/>
                <w:sz w:val="22"/>
                <w:szCs w:val="22"/>
                <w:lang w:eastAsia="en-US"/>
              </w:rPr>
            </w:pPr>
          </w:p>
          <w:p w14:paraId="192C547B" w14:textId="77777777" w:rsidR="003E2B7C" w:rsidRPr="003E3855" w:rsidRDefault="003E2B7C" w:rsidP="00B12912">
            <w:pPr>
              <w:jc w:val="center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3E3855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8,09</w:t>
            </w:r>
          </w:p>
          <w:p w14:paraId="6C02F878" w14:textId="5A78ED79" w:rsidR="00495426" w:rsidRDefault="00495426" w:rsidP="00B12912">
            <w:pPr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</w:p>
        </w:tc>
      </w:tr>
    </w:tbl>
    <w:p w14:paraId="1F2DA829" w14:textId="77777777" w:rsidR="003E2B7C" w:rsidRDefault="003E2B7C" w:rsidP="00B12912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14:paraId="08909422" w14:textId="77777777" w:rsidR="00B13ED6" w:rsidRDefault="00B13ED6" w:rsidP="00B12912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14:paraId="13EED5E9" w14:textId="77777777" w:rsidR="00E301A7" w:rsidRDefault="00E301A7" w:rsidP="00B12912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14:paraId="4C910424" w14:textId="77777777" w:rsidR="00E301A7" w:rsidRDefault="00E301A7" w:rsidP="00B12912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14:paraId="7258BCC4" w14:textId="77777777" w:rsidR="00E301A7" w:rsidRDefault="00E301A7" w:rsidP="00B12912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14:paraId="514EB213" w14:textId="77777777" w:rsidR="00E301A7" w:rsidRDefault="00E301A7" w:rsidP="00B12912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14:paraId="53125AF1" w14:textId="77777777" w:rsidR="00E301A7" w:rsidRDefault="00E301A7" w:rsidP="00B12912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14:paraId="0237B9CE" w14:textId="77777777" w:rsidR="00E301A7" w:rsidRDefault="00E301A7" w:rsidP="00B12912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14:paraId="2EDFB6AE" w14:textId="77777777" w:rsidR="00E301A7" w:rsidRDefault="00E301A7" w:rsidP="00B12912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14:paraId="576FF672" w14:textId="77777777" w:rsidR="00E301A7" w:rsidRDefault="00E301A7" w:rsidP="00B12912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14:paraId="03588CF2" w14:textId="77777777" w:rsidR="00E301A7" w:rsidRDefault="00E301A7" w:rsidP="00B12912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14:paraId="7723CE84" w14:textId="77777777" w:rsidR="00E301A7" w:rsidRDefault="00E301A7" w:rsidP="00B12912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14:paraId="7D4E5DF5" w14:textId="77777777" w:rsidR="00E301A7" w:rsidRDefault="00E301A7" w:rsidP="00B12912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14:paraId="42778B72" w14:textId="77777777" w:rsidR="00E301A7" w:rsidRDefault="00E301A7" w:rsidP="00B12912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14:paraId="7F2D6F99" w14:textId="77777777" w:rsidR="00E301A7" w:rsidRDefault="00E301A7" w:rsidP="00B12912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14:paraId="766856E0" w14:textId="77777777" w:rsidR="00B12912" w:rsidRDefault="00B12912" w:rsidP="00B12912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lastRenderedPageBreak/>
        <w:t>F</w:t>
      </w:r>
      <w:r w:rsidRPr="00B508B7">
        <w:rPr>
          <w:rFonts w:ascii="Times New Roman" w:hAnsi="Times New Roman"/>
          <w:b/>
          <w:sz w:val="28"/>
          <w:szCs w:val="24"/>
        </w:rPr>
        <w:t>inančné a percentuálne limity</w:t>
      </w:r>
      <w:r w:rsidRPr="00B13ED6">
        <w:rPr>
          <w:rStyle w:val="Odkaznapoznmkupodiarou"/>
          <w:rFonts w:ascii="Times New Roman" w:hAnsi="Times New Roman"/>
          <w:b/>
          <w:sz w:val="28"/>
          <w:szCs w:val="24"/>
        </w:rPr>
        <w:footnoteReference w:id="9"/>
      </w:r>
      <w:r w:rsidRPr="00B508B7">
        <w:rPr>
          <w:rFonts w:ascii="Times New Roman" w:hAnsi="Times New Roman"/>
          <w:sz w:val="28"/>
          <w:szCs w:val="24"/>
        </w:rPr>
        <w:t xml:space="preserve"> </w:t>
      </w:r>
      <w:r w:rsidRPr="00B508B7">
        <w:rPr>
          <w:rFonts w:ascii="Times New Roman" w:hAnsi="Times New Roman"/>
          <w:b/>
          <w:sz w:val="28"/>
          <w:szCs w:val="24"/>
        </w:rPr>
        <w:t>s väzbou na</w:t>
      </w:r>
      <w:r>
        <w:rPr>
          <w:rFonts w:ascii="Times New Roman" w:hAnsi="Times New Roman"/>
          <w:b/>
          <w:sz w:val="28"/>
          <w:szCs w:val="24"/>
        </w:rPr>
        <w:t xml:space="preserve"> nepriame výdavky</w:t>
      </w:r>
    </w:p>
    <w:p w14:paraId="1BD9CD7B" w14:textId="77777777" w:rsidR="00B12912" w:rsidRDefault="00B12912" w:rsidP="00B12912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B508B7">
        <w:rPr>
          <w:rFonts w:ascii="Times New Roman" w:hAnsi="Times New Roman"/>
          <w:sz w:val="28"/>
          <w:szCs w:val="24"/>
        </w:rPr>
        <w:t>(podporné aktivity projektu)</w:t>
      </w:r>
    </w:p>
    <w:p w14:paraId="0DACB623" w14:textId="77777777" w:rsidR="00A50DB9" w:rsidRDefault="00A50DB9" w:rsidP="00B12912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35D41703" w14:textId="77777777" w:rsidR="001B0822" w:rsidRPr="00F66E2E" w:rsidRDefault="001B0822" w:rsidP="00B12912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Style w:val="Svetlzoznamzvraznenie11"/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559"/>
        <w:gridCol w:w="1134"/>
        <w:gridCol w:w="1701"/>
        <w:gridCol w:w="1843"/>
        <w:gridCol w:w="1701"/>
      </w:tblGrid>
      <w:tr w:rsidR="007406DD" w:rsidRPr="007406DD" w14:paraId="76C5CC47" w14:textId="77777777" w:rsidTr="00B13E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shd w:val="clear" w:color="auto" w:fill="FBD4B4" w:themeFill="accent6" w:themeFillTint="66"/>
            <w:vAlign w:val="center"/>
          </w:tcPr>
          <w:p w14:paraId="24838DB5" w14:textId="77777777" w:rsidR="00386E51" w:rsidRPr="00B13ED6" w:rsidRDefault="00386E51" w:rsidP="00386E51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13ED6">
              <w:rPr>
                <w:rFonts w:ascii="Times New Roman" w:hAnsi="Times New Roman"/>
                <w:color w:val="auto"/>
                <w:sz w:val="24"/>
                <w:szCs w:val="24"/>
              </w:rPr>
              <w:t>Nepriame výdavky</w:t>
            </w:r>
            <w:r w:rsidRPr="007406DD">
              <w:rPr>
                <w:rStyle w:val="Odkaznapoznmkupodiarou"/>
                <w:rFonts w:ascii="Times New Roman" w:hAnsi="Times New Roman"/>
                <w:color w:val="auto"/>
                <w:sz w:val="24"/>
                <w:szCs w:val="24"/>
              </w:rPr>
              <w:footnoteReference w:id="10"/>
            </w:r>
          </w:p>
        </w:tc>
        <w:tc>
          <w:tcPr>
            <w:tcW w:w="1559" w:type="dxa"/>
            <w:shd w:val="clear" w:color="auto" w:fill="FBD4B4" w:themeFill="accent6" w:themeFillTint="66"/>
            <w:vAlign w:val="center"/>
          </w:tcPr>
          <w:p w14:paraId="65E01465" w14:textId="77777777" w:rsidR="00386E51" w:rsidRPr="007406DD" w:rsidRDefault="00386E51" w:rsidP="00386E51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trike/>
                <w:color w:val="auto"/>
                <w:sz w:val="24"/>
                <w:szCs w:val="24"/>
              </w:rPr>
            </w:pPr>
            <w:r w:rsidRPr="00B13ED6">
              <w:rPr>
                <w:rFonts w:ascii="Times New Roman" w:hAnsi="Times New Roman"/>
                <w:color w:val="auto"/>
                <w:sz w:val="24"/>
                <w:szCs w:val="24"/>
              </w:rPr>
              <w:t>Prioritná os (PO)</w:t>
            </w:r>
            <w:r w:rsidRPr="00B13ED6">
              <w:rPr>
                <w:rFonts w:ascii="Times New Roman" w:hAnsi="Times New Roman"/>
                <w:color w:val="auto"/>
                <w:sz w:val="24"/>
                <w:szCs w:val="24"/>
              </w:rPr>
              <w:br/>
              <w:t>OPĽZ</w:t>
            </w:r>
          </w:p>
        </w:tc>
        <w:tc>
          <w:tcPr>
            <w:tcW w:w="6379" w:type="dxa"/>
            <w:gridSpan w:val="4"/>
            <w:shd w:val="clear" w:color="auto" w:fill="FBD4B4" w:themeFill="accent6" w:themeFillTint="66"/>
            <w:vAlign w:val="center"/>
          </w:tcPr>
          <w:p w14:paraId="607B5702" w14:textId="77777777" w:rsidR="00386E51" w:rsidRPr="007406DD" w:rsidRDefault="00386E51" w:rsidP="000A1D1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F602D">
              <w:rPr>
                <w:rFonts w:ascii="Times New Roman" w:hAnsi="Times New Roman"/>
                <w:color w:val="auto"/>
                <w:sz w:val="24"/>
                <w:szCs w:val="24"/>
              </w:rPr>
              <w:t>Percentuálny limit</w:t>
            </w:r>
          </w:p>
        </w:tc>
      </w:tr>
      <w:tr w:rsidR="007406DD" w:rsidRPr="007406DD" w14:paraId="5D6764BB" w14:textId="77777777" w:rsidTr="00B13E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FBD4B4" w:themeFill="accent6" w:themeFillTint="66"/>
          </w:tcPr>
          <w:p w14:paraId="1D3AB6DB" w14:textId="77777777" w:rsidR="00386E51" w:rsidRPr="007406DD" w:rsidRDefault="00386E51" w:rsidP="000A1D17">
            <w:pPr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one" w:sz="0" w:space="0" w:color="auto"/>
              <w:bottom w:val="none" w:sz="0" w:space="0" w:color="auto"/>
            </w:tcBorders>
            <w:shd w:val="clear" w:color="auto" w:fill="FBD4B4" w:themeFill="accent6" w:themeFillTint="66"/>
            <w:vAlign w:val="center"/>
          </w:tcPr>
          <w:p w14:paraId="7085BB29" w14:textId="77777777" w:rsidR="00386E51" w:rsidRPr="007406DD" w:rsidRDefault="00386E51" w:rsidP="00386E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trike/>
                <w:sz w:val="24"/>
                <w:szCs w:val="24"/>
              </w:rPr>
            </w:pPr>
            <w:r w:rsidRPr="00B13ED6">
              <w:rPr>
                <w:rFonts w:ascii="Times New Roman" w:hAnsi="Times New Roman"/>
                <w:b/>
                <w:sz w:val="24"/>
                <w:szCs w:val="24"/>
              </w:rPr>
              <w:t>PO 5</w:t>
            </w:r>
          </w:p>
        </w:tc>
        <w:tc>
          <w:tcPr>
            <w:tcW w:w="6379" w:type="dxa"/>
            <w:gridSpan w:val="4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5569F84C" w14:textId="77777777" w:rsidR="00386E51" w:rsidRPr="007406DD" w:rsidRDefault="00386E51" w:rsidP="00B13ED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EF602D">
              <w:rPr>
                <w:rFonts w:ascii="Times New Roman" w:hAnsi="Times New Roman"/>
                <w:sz w:val="24"/>
                <w:szCs w:val="24"/>
              </w:rPr>
              <w:t xml:space="preserve">max. </w:t>
            </w:r>
            <w:r w:rsidR="0037536D" w:rsidRPr="00EF602D">
              <w:rPr>
                <w:rFonts w:ascii="Times New Roman" w:hAnsi="Times New Roman"/>
                <w:b/>
                <w:sz w:val="24"/>
                <w:szCs w:val="24"/>
              </w:rPr>
              <w:t xml:space="preserve">20 </w:t>
            </w:r>
            <w:r w:rsidRPr="007406DD">
              <w:rPr>
                <w:rFonts w:ascii="Times New Roman" w:hAnsi="Times New Roman"/>
                <w:b/>
                <w:sz w:val="24"/>
                <w:szCs w:val="24"/>
              </w:rPr>
              <w:t>%</w:t>
            </w:r>
            <w:r w:rsidR="00B13E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B13ED6" w:rsidRPr="00B13ED6">
              <w:rPr>
                <w:rFonts w:ascii="Times New Roman" w:hAnsi="Times New Roman"/>
                <w:sz w:val="24"/>
                <w:szCs w:val="24"/>
              </w:rPr>
              <w:t>z</w:t>
            </w:r>
            <w:r w:rsidRPr="007406DD">
              <w:rPr>
                <w:rFonts w:ascii="Times New Roman" w:hAnsi="Times New Roman"/>
                <w:sz w:val="24"/>
                <w:szCs w:val="24"/>
              </w:rPr>
              <w:t xml:space="preserve"> celkových priamych oprávnených výdavkov </w:t>
            </w:r>
            <w:r w:rsidR="00796BA8" w:rsidRPr="007406DD">
              <w:rPr>
                <w:rFonts w:ascii="Times New Roman" w:hAnsi="Times New Roman"/>
                <w:b/>
                <w:sz w:val="24"/>
                <w:szCs w:val="24"/>
              </w:rPr>
              <w:t>pri </w:t>
            </w:r>
            <w:r w:rsidRPr="007406DD">
              <w:rPr>
                <w:rFonts w:ascii="Times New Roman" w:hAnsi="Times New Roman"/>
                <w:b/>
                <w:sz w:val="24"/>
                <w:szCs w:val="24"/>
              </w:rPr>
              <w:t>neinvestičných</w:t>
            </w:r>
            <w:r w:rsidRPr="007406DD">
              <w:rPr>
                <w:rFonts w:ascii="Times New Roman" w:hAnsi="Times New Roman"/>
                <w:sz w:val="24"/>
                <w:szCs w:val="24"/>
              </w:rPr>
              <w:t xml:space="preserve"> projektoch </w:t>
            </w:r>
          </w:p>
        </w:tc>
      </w:tr>
      <w:tr w:rsidR="00002CF9" w:rsidRPr="007406DD" w14:paraId="1B3FE738" w14:textId="77777777" w:rsidTr="00B13ED6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  <w:shd w:val="clear" w:color="auto" w:fill="FBD4B4" w:themeFill="accent6" w:themeFillTint="66"/>
          </w:tcPr>
          <w:p w14:paraId="62905411" w14:textId="77777777" w:rsidR="001B0822" w:rsidRPr="007406DD" w:rsidRDefault="001B0822" w:rsidP="000A1D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shd w:val="clear" w:color="auto" w:fill="FBD4B4" w:themeFill="accent6" w:themeFillTint="66"/>
            <w:vAlign w:val="center"/>
          </w:tcPr>
          <w:p w14:paraId="55F5ECDC" w14:textId="77777777" w:rsidR="001B0822" w:rsidRPr="00B13ED6" w:rsidRDefault="001B0822" w:rsidP="00796B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  <w:p w14:paraId="568CA836" w14:textId="77777777" w:rsidR="001B0822" w:rsidRPr="00B13ED6" w:rsidRDefault="001B0822" w:rsidP="00B13E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B13ED6">
              <w:rPr>
                <w:rFonts w:ascii="Times New Roman" w:hAnsi="Times New Roman"/>
                <w:b/>
                <w:sz w:val="24"/>
                <w:szCs w:val="24"/>
              </w:rPr>
              <w:t>PO 6</w:t>
            </w:r>
          </w:p>
        </w:tc>
        <w:tc>
          <w:tcPr>
            <w:tcW w:w="1134" w:type="dxa"/>
            <w:vMerge w:val="restart"/>
            <w:shd w:val="clear" w:color="auto" w:fill="FBD4B4" w:themeFill="accent6" w:themeFillTint="66"/>
            <w:vAlign w:val="center"/>
          </w:tcPr>
          <w:p w14:paraId="6D1DF5DB" w14:textId="77777777" w:rsidR="001B0822" w:rsidRPr="00B13ED6" w:rsidRDefault="001B0822" w:rsidP="00386E5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4"/>
                <w:szCs w:val="24"/>
              </w:rPr>
            </w:pPr>
            <w:r w:rsidRPr="00B13ED6">
              <w:rPr>
                <w:rFonts w:ascii="Times New Roman" w:hAnsi="Times New Roman"/>
                <w:b/>
                <w:sz w:val="24"/>
                <w:szCs w:val="24"/>
              </w:rPr>
              <w:t>Pásmo</w:t>
            </w:r>
          </w:p>
        </w:tc>
        <w:tc>
          <w:tcPr>
            <w:tcW w:w="3544" w:type="dxa"/>
            <w:gridSpan w:val="2"/>
            <w:shd w:val="clear" w:color="auto" w:fill="FBD4B4" w:themeFill="accent6" w:themeFillTint="66"/>
            <w:vAlign w:val="center"/>
          </w:tcPr>
          <w:p w14:paraId="316DD562" w14:textId="77777777" w:rsidR="001B0822" w:rsidRPr="00B13ED6" w:rsidRDefault="001B0822" w:rsidP="001B08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4"/>
                <w:szCs w:val="24"/>
              </w:rPr>
            </w:pPr>
            <w:r w:rsidRPr="00B13ED6">
              <w:rPr>
                <w:rFonts w:ascii="Times New Roman" w:hAnsi="Times New Roman"/>
                <w:b/>
                <w:sz w:val="24"/>
                <w:szCs w:val="24"/>
              </w:rPr>
              <w:t xml:space="preserve">Celkové priame oprávnené výdavky </w:t>
            </w:r>
          </w:p>
          <w:p w14:paraId="5D9FF022" w14:textId="77777777" w:rsidR="001B0822" w:rsidRPr="00B13ED6" w:rsidRDefault="001B0822" w:rsidP="007406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4"/>
                <w:szCs w:val="24"/>
              </w:rPr>
            </w:pPr>
            <w:r w:rsidRPr="00B13ED6">
              <w:rPr>
                <w:rFonts w:ascii="Times New Roman" w:hAnsi="Times New Roman"/>
                <w:sz w:val="24"/>
                <w:szCs w:val="24"/>
              </w:rPr>
              <w:t>(EUR bez DPH)</w:t>
            </w:r>
          </w:p>
        </w:tc>
        <w:tc>
          <w:tcPr>
            <w:tcW w:w="1701" w:type="dxa"/>
            <w:vMerge w:val="restart"/>
            <w:shd w:val="clear" w:color="auto" w:fill="FBD4B4" w:themeFill="accent6" w:themeFillTint="66"/>
            <w:vAlign w:val="center"/>
          </w:tcPr>
          <w:p w14:paraId="5BCC38E4" w14:textId="77777777" w:rsidR="001B0822" w:rsidRPr="00B13ED6" w:rsidRDefault="001B0822" w:rsidP="00796B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4"/>
                <w:szCs w:val="24"/>
              </w:rPr>
            </w:pPr>
            <w:r w:rsidRPr="00B13ED6">
              <w:rPr>
                <w:rFonts w:ascii="Times New Roman" w:hAnsi="Times New Roman"/>
                <w:b/>
                <w:sz w:val="24"/>
                <w:szCs w:val="24"/>
              </w:rPr>
              <w:t xml:space="preserve">Percentuálny </w:t>
            </w:r>
          </w:p>
          <w:p w14:paraId="44AF7C49" w14:textId="77777777" w:rsidR="001B0822" w:rsidRPr="00B13ED6" w:rsidRDefault="001B0822" w:rsidP="00B13E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4"/>
                <w:szCs w:val="24"/>
              </w:rPr>
            </w:pPr>
            <w:r w:rsidRPr="00B13ED6">
              <w:rPr>
                <w:rFonts w:ascii="Times New Roman" w:hAnsi="Times New Roman"/>
                <w:b/>
                <w:sz w:val="24"/>
                <w:szCs w:val="24"/>
              </w:rPr>
              <w:t>limit</w:t>
            </w:r>
            <w:bookmarkStart w:id="0" w:name="_Ref437508968"/>
            <w:r w:rsidR="00A637F2">
              <w:rPr>
                <w:rStyle w:val="Odkaznapoznmkupodiarou"/>
                <w:rFonts w:ascii="Times New Roman" w:hAnsi="Times New Roman"/>
                <w:b/>
                <w:sz w:val="24"/>
                <w:szCs w:val="24"/>
              </w:rPr>
              <w:footnoteReference w:id="11"/>
            </w:r>
            <w:bookmarkEnd w:id="0"/>
          </w:p>
        </w:tc>
      </w:tr>
      <w:tr w:rsidR="00002CF9" w:rsidRPr="007406DD" w14:paraId="77CCCDD2" w14:textId="77777777" w:rsidTr="00B13E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FBD4B4" w:themeFill="accent6" w:themeFillTint="66"/>
          </w:tcPr>
          <w:p w14:paraId="7D961BFE" w14:textId="77777777" w:rsidR="001B0822" w:rsidRPr="007406DD" w:rsidRDefault="001B0822" w:rsidP="000A1D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one" w:sz="0" w:space="0" w:color="auto"/>
              <w:bottom w:val="none" w:sz="0" w:space="0" w:color="auto"/>
            </w:tcBorders>
            <w:shd w:val="clear" w:color="auto" w:fill="FBD4B4" w:themeFill="accent6" w:themeFillTint="66"/>
            <w:vAlign w:val="center"/>
          </w:tcPr>
          <w:p w14:paraId="02BCD883" w14:textId="77777777" w:rsidR="001B0822" w:rsidRPr="00B13ED6" w:rsidRDefault="001B0822" w:rsidP="00796B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none" w:sz="0" w:space="0" w:color="auto"/>
              <w:bottom w:val="none" w:sz="0" w:space="0" w:color="auto"/>
            </w:tcBorders>
            <w:shd w:val="clear" w:color="auto" w:fill="FBD4B4" w:themeFill="accent6" w:themeFillTint="66"/>
            <w:vAlign w:val="center"/>
          </w:tcPr>
          <w:p w14:paraId="21CAC92C" w14:textId="77777777" w:rsidR="001B0822" w:rsidRPr="007406DD" w:rsidRDefault="001B0822" w:rsidP="00386E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one" w:sz="0" w:space="0" w:color="auto"/>
              <w:bottom w:val="none" w:sz="0" w:space="0" w:color="auto"/>
            </w:tcBorders>
            <w:shd w:val="clear" w:color="auto" w:fill="FBD4B4" w:themeFill="accent6" w:themeFillTint="66"/>
            <w:vAlign w:val="center"/>
          </w:tcPr>
          <w:p w14:paraId="7B945D92" w14:textId="77777777" w:rsidR="001B0822" w:rsidRPr="00B13ED6" w:rsidRDefault="001B0822" w:rsidP="004575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4"/>
                <w:szCs w:val="24"/>
              </w:rPr>
            </w:pPr>
            <w:r w:rsidRPr="00B13ED6">
              <w:rPr>
                <w:rFonts w:ascii="Times New Roman" w:hAnsi="Times New Roman"/>
                <w:b/>
                <w:sz w:val="24"/>
                <w:szCs w:val="24"/>
              </w:rPr>
              <w:t>od</w:t>
            </w:r>
          </w:p>
        </w:tc>
        <w:tc>
          <w:tcPr>
            <w:tcW w:w="1843" w:type="dxa"/>
            <w:tcBorders>
              <w:top w:val="none" w:sz="0" w:space="0" w:color="auto"/>
              <w:bottom w:val="none" w:sz="0" w:space="0" w:color="auto"/>
            </w:tcBorders>
            <w:shd w:val="clear" w:color="auto" w:fill="FBD4B4" w:themeFill="accent6" w:themeFillTint="66"/>
            <w:vAlign w:val="center"/>
          </w:tcPr>
          <w:p w14:paraId="05D6B0EA" w14:textId="77777777" w:rsidR="001B0822" w:rsidRPr="00B13ED6" w:rsidRDefault="001B0822" w:rsidP="004575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4"/>
                <w:szCs w:val="24"/>
              </w:rPr>
            </w:pPr>
            <w:r w:rsidRPr="00B13ED6">
              <w:rPr>
                <w:rFonts w:ascii="Times New Roman" w:hAnsi="Times New Roman"/>
                <w:b/>
                <w:sz w:val="24"/>
                <w:szCs w:val="24"/>
              </w:rPr>
              <w:t>do</w:t>
            </w:r>
          </w:p>
        </w:tc>
        <w:tc>
          <w:tcPr>
            <w:tcW w:w="1701" w:type="dxa"/>
            <w:vMerge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BD4B4" w:themeFill="accent6" w:themeFillTint="66"/>
            <w:vAlign w:val="center"/>
          </w:tcPr>
          <w:p w14:paraId="184DB2B0" w14:textId="77777777" w:rsidR="001B0822" w:rsidRPr="007406DD" w:rsidRDefault="001B0822" w:rsidP="00796B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06DD" w:rsidRPr="007406DD" w14:paraId="09FE9E2C" w14:textId="77777777" w:rsidTr="00B13ED6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  <w:shd w:val="clear" w:color="auto" w:fill="FBD4B4" w:themeFill="accent6" w:themeFillTint="66"/>
          </w:tcPr>
          <w:p w14:paraId="0700E0DC" w14:textId="77777777" w:rsidR="001B0822" w:rsidRPr="007406DD" w:rsidRDefault="001B0822" w:rsidP="000A1D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FBD4B4" w:themeFill="accent6" w:themeFillTint="66"/>
            <w:vAlign w:val="center"/>
          </w:tcPr>
          <w:p w14:paraId="47BF1D3B" w14:textId="77777777" w:rsidR="001B0822" w:rsidRPr="00B13ED6" w:rsidRDefault="001B0822" w:rsidP="00386E5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9D13AF3" w14:textId="77777777" w:rsidR="001B0822" w:rsidRPr="00B13ED6" w:rsidRDefault="001B0822" w:rsidP="004575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B13ED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ACF3FF0" w14:textId="77777777" w:rsidR="001B0822" w:rsidRPr="00B13ED6" w:rsidRDefault="001B0822" w:rsidP="004575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B13ED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D4B4DA" w14:textId="77777777" w:rsidR="001B0822" w:rsidRPr="00B13ED6" w:rsidRDefault="001B0822" w:rsidP="004575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B13ED6">
              <w:rPr>
                <w:rFonts w:ascii="Times New Roman" w:hAnsi="Times New Roman"/>
                <w:sz w:val="24"/>
                <w:szCs w:val="24"/>
              </w:rPr>
              <w:t>349 999,99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A2AE0CA" w14:textId="77777777" w:rsidR="001B0822" w:rsidRPr="00B13ED6" w:rsidRDefault="001B0822" w:rsidP="00B56C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3ED6">
              <w:rPr>
                <w:rFonts w:ascii="Times New Roman" w:hAnsi="Times New Roman"/>
                <w:b/>
                <w:bCs/>
                <w:sz w:val="24"/>
                <w:szCs w:val="24"/>
              </w:rPr>
              <w:t>2,90</w:t>
            </w:r>
          </w:p>
        </w:tc>
      </w:tr>
      <w:tr w:rsidR="007406DD" w:rsidRPr="007406DD" w14:paraId="494E29C2" w14:textId="77777777" w:rsidTr="00B13E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FBD4B4" w:themeFill="accent6" w:themeFillTint="66"/>
          </w:tcPr>
          <w:p w14:paraId="0806A9F9" w14:textId="77777777" w:rsidR="001B0822" w:rsidRPr="007406DD" w:rsidRDefault="001B0822" w:rsidP="000A1D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one" w:sz="0" w:space="0" w:color="auto"/>
              <w:bottom w:val="none" w:sz="0" w:space="0" w:color="auto"/>
            </w:tcBorders>
            <w:shd w:val="clear" w:color="auto" w:fill="FBD4B4" w:themeFill="accent6" w:themeFillTint="66"/>
            <w:vAlign w:val="center"/>
          </w:tcPr>
          <w:p w14:paraId="02B35A7A" w14:textId="77777777" w:rsidR="001B0822" w:rsidRPr="00B13ED6" w:rsidRDefault="001B0822" w:rsidP="00386E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35A2A375" w14:textId="77777777" w:rsidR="001B0822" w:rsidRPr="00B13ED6" w:rsidRDefault="001B0822" w:rsidP="004575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B13ED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701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3B658EA2" w14:textId="77777777" w:rsidR="001B0822" w:rsidRPr="00B13ED6" w:rsidRDefault="001B0822" w:rsidP="004575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7406DD">
              <w:rPr>
                <w:rFonts w:ascii="Times New Roman" w:hAnsi="Times New Roman"/>
                <w:sz w:val="24"/>
                <w:szCs w:val="24"/>
              </w:rPr>
              <w:t>350 000,00</w:t>
            </w:r>
          </w:p>
        </w:tc>
        <w:tc>
          <w:tcPr>
            <w:tcW w:w="1843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421DA023" w14:textId="77777777" w:rsidR="001B0822" w:rsidRPr="00B13ED6" w:rsidRDefault="001B0822" w:rsidP="0045755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7406DD">
              <w:rPr>
                <w:rFonts w:ascii="Times New Roman" w:hAnsi="Times New Roman"/>
                <w:sz w:val="24"/>
                <w:szCs w:val="24"/>
              </w:rPr>
              <w:t>999 999,99</w:t>
            </w:r>
          </w:p>
        </w:tc>
        <w:tc>
          <w:tcPr>
            <w:tcW w:w="1701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05953CE7" w14:textId="77777777" w:rsidR="001B0822" w:rsidRPr="00B13ED6" w:rsidRDefault="001B0822" w:rsidP="004575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3ED6">
              <w:rPr>
                <w:rFonts w:ascii="Times New Roman" w:hAnsi="Times New Roman"/>
                <w:b/>
                <w:bCs/>
                <w:sz w:val="24"/>
                <w:szCs w:val="24"/>
              </w:rPr>
              <w:t>2,00</w:t>
            </w:r>
          </w:p>
        </w:tc>
      </w:tr>
      <w:tr w:rsidR="007406DD" w:rsidRPr="007406DD" w14:paraId="39053601" w14:textId="77777777" w:rsidTr="00B13ED6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  <w:shd w:val="clear" w:color="auto" w:fill="FBD4B4" w:themeFill="accent6" w:themeFillTint="66"/>
          </w:tcPr>
          <w:p w14:paraId="56A4C806" w14:textId="77777777" w:rsidR="001B0822" w:rsidRPr="007406DD" w:rsidRDefault="001B0822" w:rsidP="000A1D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FBD4B4" w:themeFill="accent6" w:themeFillTint="66"/>
            <w:vAlign w:val="center"/>
          </w:tcPr>
          <w:p w14:paraId="0A9A7223" w14:textId="77777777" w:rsidR="001B0822" w:rsidRPr="007406DD" w:rsidRDefault="001B0822" w:rsidP="00386E5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2196807" w14:textId="77777777" w:rsidR="001B0822" w:rsidRPr="00B13ED6" w:rsidRDefault="001B0822" w:rsidP="004575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B13ED6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3B8C10B" w14:textId="77777777" w:rsidR="001B0822" w:rsidRPr="00B13ED6" w:rsidRDefault="001B0822" w:rsidP="004575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7406DD">
              <w:rPr>
                <w:rFonts w:ascii="Times New Roman" w:hAnsi="Times New Roman"/>
                <w:sz w:val="24"/>
                <w:szCs w:val="24"/>
              </w:rPr>
              <w:t>1 000 000,00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D27712" w14:textId="77777777" w:rsidR="001B0822" w:rsidRPr="00B13ED6" w:rsidRDefault="001B0822" w:rsidP="0045755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7406DD">
              <w:rPr>
                <w:rFonts w:ascii="Times New Roman" w:hAnsi="Times New Roman"/>
                <w:sz w:val="24"/>
                <w:szCs w:val="24"/>
              </w:rPr>
              <w:t>a viac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22ED098" w14:textId="77777777" w:rsidR="001B0822" w:rsidRPr="00B13ED6" w:rsidRDefault="001B0822" w:rsidP="004575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3ED6">
              <w:rPr>
                <w:rFonts w:ascii="Times New Roman" w:hAnsi="Times New Roman"/>
                <w:b/>
                <w:bCs/>
                <w:sz w:val="24"/>
                <w:szCs w:val="24"/>
              </w:rPr>
              <w:t>1,60</w:t>
            </w:r>
          </w:p>
        </w:tc>
      </w:tr>
    </w:tbl>
    <w:p w14:paraId="5851D373" w14:textId="77777777" w:rsidR="00B13ED6" w:rsidRDefault="00B13ED6" w:rsidP="00B12912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14:paraId="5629D5B7" w14:textId="77777777" w:rsidR="001B0822" w:rsidRDefault="001B0822" w:rsidP="00B12912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1134"/>
        <w:gridCol w:w="1701"/>
        <w:gridCol w:w="1843"/>
        <w:gridCol w:w="1701"/>
      </w:tblGrid>
      <w:tr w:rsidR="00EF70E1" w:rsidRPr="00B508B7" w14:paraId="63AAB14F" w14:textId="77777777" w:rsidTr="00EF70E1">
        <w:trPr>
          <w:trHeight w:val="570"/>
          <w:tblHeader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14:paraId="1DF8BFC0" w14:textId="77777777" w:rsidR="00EF70E1" w:rsidRPr="00B508B7" w:rsidRDefault="00EF70E1" w:rsidP="0045755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508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Oprávnený výdavok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14:paraId="6AE0DC4C" w14:textId="77777777" w:rsidR="00EF70E1" w:rsidRPr="00B508B7" w:rsidRDefault="00EF70E1" w:rsidP="0045755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508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Pásmo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14:paraId="4F704E9D" w14:textId="77777777" w:rsidR="001B0822" w:rsidRDefault="001B0822" w:rsidP="00B13E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Celkové priame oprávnené výdavky </w:t>
            </w:r>
          </w:p>
          <w:p w14:paraId="2284B261" w14:textId="77777777" w:rsidR="00EF70E1" w:rsidRPr="00B508B7" w:rsidRDefault="001B0822" w:rsidP="007406D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650F9">
              <w:rPr>
                <w:rFonts w:ascii="Times New Roman" w:hAnsi="Times New Roman"/>
                <w:color w:val="000000"/>
                <w:sz w:val="24"/>
                <w:szCs w:val="24"/>
              </w:rPr>
              <w:t>(EUR bez DPH)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14:paraId="57BC08CE" w14:textId="0EAFB0D8" w:rsidR="00EF70E1" w:rsidRPr="00B508B7" w:rsidRDefault="00EF70E1" w:rsidP="00C87532">
            <w:pPr>
              <w:spacing w:after="0" w:line="240" w:lineRule="auto"/>
              <w:ind w:left="-70" w:right="-7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70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Percentuálny limit</w:t>
            </w:r>
            <w:r w:rsidR="00C87532" w:rsidRPr="00C87532">
              <w:rPr>
                <w:rFonts w:ascii="Times New Roman" w:hAnsi="Times New Roman"/>
                <w:b/>
                <w:color w:val="000000"/>
                <w:sz w:val="24"/>
                <w:szCs w:val="24"/>
                <w:vertAlign w:val="superscript"/>
              </w:rPr>
              <w:fldChar w:fldCharType="begin"/>
            </w:r>
            <w:r w:rsidR="00C87532" w:rsidRPr="00C87532">
              <w:rPr>
                <w:rFonts w:ascii="Times New Roman" w:hAnsi="Times New Roman"/>
                <w:b/>
                <w:color w:val="000000"/>
                <w:sz w:val="24"/>
                <w:szCs w:val="24"/>
                <w:vertAlign w:val="superscript"/>
              </w:rPr>
              <w:instrText xml:space="preserve"> NOTEREF _Ref437508968 \h </w:instrText>
            </w:r>
            <w:r w:rsidR="00C87532">
              <w:rPr>
                <w:rFonts w:ascii="Times New Roman" w:hAnsi="Times New Roman"/>
                <w:b/>
                <w:color w:val="000000"/>
                <w:sz w:val="24"/>
                <w:szCs w:val="24"/>
                <w:vertAlign w:val="superscript"/>
              </w:rPr>
              <w:instrText xml:space="preserve"> \* MERGEFORMAT </w:instrText>
            </w:r>
            <w:r w:rsidR="00C87532" w:rsidRPr="00C87532">
              <w:rPr>
                <w:rFonts w:ascii="Times New Roman" w:hAnsi="Times New Roman"/>
                <w:b/>
                <w:color w:val="000000"/>
                <w:sz w:val="24"/>
                <w:szCs w:val="24"/>
                <w:vertAlign w:val="superscript"/>
              </w:rPr>
            </w:r>
            <w:r w:rsidR="00C87532" w:rsidRPr="00C87532">
              <w:rPr>
                <w:rFonts w:ascii="Times New Roman" w:hAnsi="Times New Roman"/>
                <w:b/>
                <w:color w:val="000000"/>
                <w:sz w:val="24"/>
                <w:szCs w:val="24"/>
                <w:vertAlign w:val="superscript"/>
              </w:rPr>
              <w:fldChar w:fldCharType="separate"/>
            </w:r>
            <w:r w:rsidR="00C87532" w:rsidRPr="00C87532">
              <w:rPr>
                <w:rFonts w:ascii="Times New Roman" w:hAnsi="Times New Roman"/>
                <w:b/>
                <w:color w:val="000000"/>
                <w:sz w:val="24"/>
                <w:szCs w:val="24"/>
                <w:vertAlign w:val="superscript"/>
              </w:rPr>
              <w:t>11</w:t>
            </w:r>
            <w:r w:rsidR="00C87532" w:rsidRPr="00C87532">
              <w:rPr>
                <w:rFonts w:ascii="Times New Roman" w:hAnsi="Times New Roman"/>
                <w:b/>
                <w:color w:val="000000"/>
                <w:sz w:val="24"/>
                <w:szCs w:val="24"/>
                <w:vertAlign w:val="superscript"/>
              </w:rPr>
              <w:fldChar w:fldCharType="end"/>
            </w:r>
          </w:p>
        </w:tc>
      </w:tr>
      <w:tr w:rsidR="00EF70E1" w:rsidRPr="00B508B7" w14:paraId="78789F14" w14:textId="77777777" w:rsidTr="00EF70E1">
        <w:trPr>
          <w:trHeight w:val="315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266101D0" w14:textId="77777777" w:rsidR="00EF70E1" w:rsidRPr="00B508B7" w:rsidRDefault="00EF70E1" w:rsidP="0045755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728F416E" w14:textId="77777777" w:rsidR="00EF70E1" w:rsidRPr="00B508B7" w:rsidRDefault="00EF70E1" w:rsidP="004575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14:paraId="7CCE13FD" w14:textId="77777777" w:rsidR="00EF70E1" w:rsidRPr="00B508B7" w:rsidRDefault="00EF70E1" w:rsidP="0045755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508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od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14:paraId="08E1DB02" w14:textId="77777777" w:rsidR="00EF70E1" w:rsidRPr="00B508B7" w:rsidRDefault="00EF70E1" w:rsidP="0045755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508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do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5B9B8636" w14:textId="77777777" w:rsidR="00EF70E1" w:rsidRPr="00B508B7" w:rsidRDefault="00EF70E1" w:rsidP="004575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F70E1" w:rsidRPr="00B508B7" w14:paraId="3DA7FF09" w14:textId="77777777" w:rsidTr="00EF70E1">
        <w:trPr>
          <w:trHeight w:val="454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14:paraId="467BBDD3" w14:textId="77777777" w:rsidR="00EF70E1" w:rsidRPr="00EF70E1" w:rsidRDefault="00EF70E1" w:rsidP="004575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70E1">
              <w:rPr>
                <w:rFonts w:ascii="Times New Roman" w:hAnsi="Times New Roman"/>
                <w:b/>
                <w:sz w:val="24"/>
                <w:szCs w:val="24"/>
              </w:rPr>
              <w:t>Realizácia procesu VO</w:t>
            </w:r>
            <w:bookmarkStart w:id="1" w:name="_Ref441222163"/>
            <w:r w:rsidRPr="00EF70E1">
              <w:rPr>
                <w:rStyle w:val="Odkaznapoznmkupodiarou"/>
                <w:rFonts w:ascii="Times New Roman" w:hAnsi="Times New Roman"/>
                <w:b/>
                <w:sz w:val="24"/>
                <w:szCs w:val="24"/>
              </w:rPr>
              <w:footnoteReference w:id="12"/>
            </w:r>
            <w:bookmarkEnd w:id="1"/>
          </w:p>
          <w:p w14:paraId="142E0F5D" w14:textId="77777777" w:rsidR="00EF70E1" w:rsidRPr="00B508B7" w:rsidRDefault="00EF70E1" w:rsidP="0045755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F70E1">
              <w:rPr>
                <w:rFonts w:ascii="Times New Roman" w:hAnsi="Times New Roman"/>
                <w:b/>
                <w:sz w:val="24"/>
                <w:szCs w:val="24"/>
              </w:rPr>
              <w:t>(Externé služby)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00FBE" w14:textId="77777777" w:rsidR="00EF70E1" w:rsidRPr="00B508B7" w:rsidRDefault="00EF70E1" w:rsidP="004575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08B7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8C543" w14:textId="77777777" w:rsidR="00EF70E1" w:rsidRPr="00B508B7" w:rsidRDefault="00EF70E1" w:rsidP="0045755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08B7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F481FE" w14:textId="77777777" w:rsidR="00EF70E1" w:rsidRPr="00B508B7" w:rsidRDefault="00EF70E1" w:rsidP="0045755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08B7">
              <w:rPr>
                <w:rFonts w:ascii="Times New Roman" w:hAnsi="Times New Roman"/>
                <w:color w:val="000000"/>
                <w:sz w:val="24"/>
                <w:szCs w:val="24"/>
              </w:rPr>
              <w:t>349 999,99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BC16C" w14:textId="77777777" w:rsidR="00EF70E1" w:rsidRDefault="00753668" w:rsidP="004575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0,50</w:t>
            </w:r>
          </w:p>
        </w:tc>
      </w:tr>
      <w:tr w:rsidR="00EF70E1" w:rsidRPr="00B508B7" w14:paraId="3ED7DF5F" w14:textId="77777777" w:rsidTr="00EF70E1">
        <w:trPr>
          <w:trHeight w:val="454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14:paraId="70EFDBF3" w14:textId="77777777" w:rsidR="00EF70E1" w:rsidRPr="00B508B7" w:rsidRDefault="00EF70E1" w:rsidP="0045755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D5F7C2" w14:textId="77777777" w:rsidR="00EF70E1" w:rsidRPr="00B508B7" w:rsidRDefault="00EF70E1" w:rsidP="004575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08B7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8E9854" w14:textId="77777777" w:rsidR="00EF70E1" w:rsidRPr="00B508B7" w:rsidRDefault="00EF70E1" w:rsidP="0045755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08B7">
              <w:rPr>
                <w:rFonts w:ascii="Times New Roman" w:hAnsi="Times New Roman"/>
                <w:sz w:val="24"/>
                <w:szCs w:val="24"/>
              </w:rPr>
              <w:t>350 000,00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6B9F7" w14:textId="77777777" w:rsidR="00EF70E1" w:rsidRPr="00B508B7" w:rsidRDefault="00EF70E1" w:rsidP="0045755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08B7">
              <w:rPr>
                <w:rFonts w:ascii="Times New Roman" w:hAnsi="Times New Roman"/>
                <w:sz w:val="24"/>
                <w:szCs w:val="24"/>
              </w:rPr>
              <w:t>999 999,99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8FE7D" w14:textId="77777777" w:rsidR="00EF70E1" w:rsidRDefault="00753668" w:rsidP="004575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0,35</w:t>
            </w:r>
          </w:p>
        </w:tc>
      </w:tr>
      <w:tr w:rsidR="00EF70E1" w:rsidRPr="00B508B7" w14:paraId="0AC0B9FF" w14:textId="77777777" w:rsidTr="00EF70E1">
        <w:trPr>
          <w:trHeight w:val="534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14:paraId="7AA110CE" w14:textId="77777777" w:rsidR="00EF70E1" w:rsidRPr="00B508B7" w:rsidRDefault="00EF70E1" w:rsidP="0045755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0EB21D" w14:textId="77777777" w:rsidR="00EF70E1" w:rsidRPr="00B508B7" w:rsidRDefault="00EF70E1" w:rsidP="004575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08B7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3BF01" w14:textId="77777777" w:rsidR="00EF70E1" w:rsidRPr="00B508B7" w:rsidRDefault="00EF70E1" w:rsidP="0045755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08B7">
              <w:rPr>
                <w:rFonts w:ascii="Times New Roman" w:hAnsi="Times New Roman"/>
                <w:sz w:val="24"/>
                <w:szCs w:val="24"/>
              </w:rPr>
              <w:t>1 000 000,00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3533E" w14:textId="77777777" w:rsidR="00EF70E1" w:rsidRPr="00B508B7" w:rsidRDefault="00EF70E1" w:rsidP="0045755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08B7">
              <w:rPr>
                <w:rFonts w:ascii="Times New Roman" w:hAnsi="Times New Roman"/>
                <w:sz w:val="24"/>
                <w:szCs w:val="24"/>
              </w:rPr>
              <w:t>a viac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AD4F1B" w14:textId="77777777" w:rsidR="00EF70E1" w:rsidRDefault="00753668" w:rsidP="004575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0,20</w:t>
            </w:r>
          </w:p>
        </w:tc>
      </w:tr>
    </w:tbl>
    <w:p w14:paraId="1EAC106E" w14:textId="77777777" w:rsidR="001B0822" w:rsidRDefault="001B0822" w:rsidP="00B12912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14:paraId="1D87BB84" w14:textId="77777777" w:rsidR="00E301A7" w:rsidRDefault="00E301A7" w:rsidP="00B12912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14:paraId="7B317D9B" w14:textId="77777777" w:rsidR="00E301A7" w:rsidRDefault="00E301A7" w:rsidP="00B12912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14:paraId="34ACAE87" w14:textId="77777777" w:rsidR="00E301A7" w:rsidRDefault="00E301A7" w:rsidP="00B12912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14:paraId="5FB03766" w14:textId="77777777" w:rsidR="00E301A7" w:rsidRDefault="00E301A7" w:rsidP="00B12912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14:paraId="064A3367" w14:textId="77777777" w:rsidR="00E301A7" w:rsidRDefault="00E301A7" w:rsidP="00B12912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14:paraId="67A2A6BF" w14:textId="77777777" w:rsidR="00E301A7" w:rsidRDefault="00E301A7" w:rsidP="00B12912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14:paraId="3955180E" w14:textId="77777777" w:rsidR="002B651A" w:rsidRDefault="002B651A" w:rsidP="00B12912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14:paraId="49FF068E" w14:textId="77777777" w:rsidR="001B0822" w:rsidRDefault="001B0822" w:rsidP="00B12912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tbl>
      <w:tblPr>
        <w:tblW w:w="9423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3044"/>
        <w:gridCol w:w="3402"/>
      </w:tblGrid>
      <w:tr w:rsidR="00BC23BA" w:rsidRPr="00B508B7" w14:paraId="02597C0E" w14:textId="6A3A8801" w:rsidTr="007845A4">
        <w:trPr>
          <w:trHeight w:val="520"/>
          <w:tblHeader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14:paraId="57AB5112" w14:textId="77777777" w:rsidR="00BC23BA" w:rsidRPr="00B508B7" w:rsidRDefault="00BC23BA" w:rsidP="00BC23B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508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Oprávnený výdavok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</w:tcPr>
          <w:p w14:paraId="67691A22" w14:textId="3B9F75F4" w:rsidR="00BC23BA" w:rsidRDefault="00BC23BA" w:rsidP="00BC23B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Finančný</w:t>
            </w:r>
            <w:r w:rsidRPr="00EF70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limit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(v EUR)</w:t>
            </w:r>
          </w:p>
          <w:p w14:paraId="62807649" w14:textId="461C6683" w:rsidR="00BC23BA" w:rsidRPr="00EF70E1" w:rsidDel="00BC23BA" w:rsidRDefault="00BC23BA" w:rsidP="00BC23B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E385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(maximálne do limitu nepriamych výdavkov)</w:t>
            </w:r>
          </w:p>
        </w:tc>
      </w:tr>
      <w:tr w:rsidR="00BC23BA" w:rsidRPr="00B508B7" w14:paraId="22F25596" w14:textId="7546CC3F" w:rsidTr="003E3855">
        <w:trPr>
          <w:trHeight w:val="698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14:paraId="3DF8D531" w14:textId="0E99C3A9" w:rsidR="00BC23BA" w:rsidRDefault="00BC23BA" w:rsidP="00BC23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70E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Externý manažment</w:t>
            </w:r>
            <w:r w:rsidR="00BA5B34" w:rsidRPr="00BA5B34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fldChar w:fldCharType="begin"/>
            </w:r>
            <w:r w:rsidR="00BA5B34" w:rsidRPr="00BA5B34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instrText xml:space="preserve"> NOTEREF _Ref441222163 \h </w:instrText>
            </w:r>
            <w:r w:rsidR="00BA5B34" w:rsidRPr="00BA5B34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r>
            <w:r w:rsidR="00BA5B34" w:rsidRPr="00BA5B34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fldChar w:fldCharType="separate"/>
            </w:r>
            <w:r w:rsidR="00BA5B34" w:rsidRPr="00BA5B34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12</w:t>
            </w:r>
            <w:r w:rsidR="00BA5B34" w:rsidRPr="00BA5B34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fldChar w:fldCharType="end"/>
            </w:r>
          </w:p>
          <w:p w14:paraId="0E1783CF" w14:textId="77777777" w:rsidR="00BC23BA" w:rsidRPr="00B508B7" w:rsidRDefault="00BC23BA" w:rsidP="00BC23B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F70E1">
              <w:rPr>
                <w:rFonts w:ascii="Times New Roman" w:hAnsi="Times New Roman"/>
                <w:b/>
                <w:sz w:val="24"/>
                <w:szCs w:val="24"/>
              </w:rPr>
              <w:t>(Externé služby)</w:t>
            </w:r>
          </w:p>
        </w:tc>
        <w:tc>
          <w:tcPr>
            <w:tcW w:w="3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BE624" w14:textId="65A283CD" w:rsidR="00BC23BA" w:rsidRPr="003E3855" w:rsidRDefault="00BC23BA" w:rsidP="003E3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2"/>
                <w:szCs w:val="22"/>
                <w:lang w:eastAsia="en-US"/>
              </w:rPr>
            </w:pPr>
            <w:r w:rsidRPr="003E3855">
              <w:rPr>
                <w:rFonts w:ascii="Times New Roman" w:eastAsiaTheme="minorHAnsi" w:hAnsi="Times New Roman"/>
                <w:b/>
                <w:bCs/>
                <w:sz w:val="22"/>
                <w:szCs w:val="22"/>
                <w:lang w:eastAsia="en-US"/>
              </w:rPr>
              <w:t>Finančný limit pre odplatu</w:t>
            </w:r>
          </w:p>
          <w:p w14:paraId="6DE8CC77" w14:textId="4088C5F3" w:rsidR="00BC23BA" w:rsidRPr="003E3855" w:rsidRDefault="00BC23BA" w:rsidP="003E3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3E3855">
              <w:rPr>
                <w:rFonts w:ascii="Times New Roman" w:eastAsiaTheme="minorHAnsi" w:hAnsi="Times New Roman"/>
                <w:b/>
                <w:bCs/>
                <w:sz w:val="22"/>
                <w:szCs w:val="22"/>
                <w:lang w:eastAsia="en-US"/>
              </w:rPr>
              <w:t>za poskytované služby</w:t>
            </w:r>
          </w:p>
          <w:p w14:paraId="16F8E5D2" w14:textId="77777777" w:rsidR="00BC23BA" w:rsidRPr="003E3855" w:rsidRDefault="00BC23BA" w:rsidP="003E3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3E38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s nárokom na vrátenie DPH</w:t>
            </w:r>
          </w:p>
          <w:p w14:paraId="37285FDC" w14:textId="6F7CD659" w:rsidR="00BC23BA" w:rsidRDefault="00BC23BA" w:rsidP="003E38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E3855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(EUR/hodina)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677426" w14:textId="77777777" w:rsidR="00BC23BA" w:rsidRPr="003E3855" w:rsidRDefault="00BC23BA" w:rsidP="003E3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E3855">
              <w:rPr>
                <w:rFonts w:ascii="Times New Roman" w:eastAsiaTheme="minorHAnsi" w:hAnsi="Times New Roman"/>
                <w:b/>
                <w:bCs/>
                <w:sz w:val="22"/>
                <w:szCs w:val="22"/>
                <w:lang w:eastAsia="en-US"/>
              </w:rPr>
              <w:t>Finančný limit pre odplatu</w:t>
            </w:r>
          </w:p>
          <w:p w14:paraId="1ADF896F" w14:textId="5A1ED291" w:rsidR="00BC23BA" w:rsidRPr="003E3855" w:rsidRDefault="00BC23BA" w:rsidP="003E3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2"/>
                <w:szCs w:val="22"/>
                <w:lang w:eastAsia="en-US"/>
              </w:rPr>
            </w:pPr>
            <w:r w:rsidRPr="003E3855">
              <w:rPr>
                <w:rFonts w:ascii="Times New Roman" w:eastAsiaTheme="minorHAnsi" w:hAnsi="Times New Roman"/>
                <w:b/>
                <w:bCs/>
                <w:sz w:val="22"/>
                <w:szCs w:val="22"/>
                <w:lang w:eastAsia="en-US"/>
              </w:rPr>
              <w:t>za poskytované služby</w:t>
            </w:r>
          </w:p>
          <w:p w14:paraId="0CA82093" w14:textId="77777777" w:rsidR="00BC23BA" w:rsidRPr="003E3855" w:rsidRDefault="00BC23BA" w:rsidP="003E3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2"/>
                <w:szCs w:val="22"/>
                <w:lang w:eastAsia="en-US"/>
              </w:rPr>
            </w:pPr>
            <w:r w:rsidRPr="003E3855">
              <w:rPr>
                <w:rFonts w:ascii="Times New Roman" w:eastAsiaTheme="minorHAnsi" w:hAnsi="Times New Roman"/>
                <w:bCs/>
                <w:sz w:val="22"/>
                <w:szCs w:val="22"/>
                <w:lang w:eastAsia="en-US"/>
              </w:rPr>
              <w:t>bez nároku na vrátenie DPH</w:t>
            </w:r>
          </w:p>
          <w:p w14:paraId="38168526" w14:textId="6B80F5F7" w:rsidR="00BC23BA" w:rsidRDefault="00BC23BA" w:rsidP="003E3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E3855">
              <w:rPr>
                <w:rFonts w:ascii="Times New Roman" w:eastAsiaTheme="minorHAnsi" w:hAnsi="Times New Roman"/>
                <w:bCs/>
                <w:sz w:val="22"/>
                <w:szCs w:val="22"/>
                <w:lang w:eastAsia="en-US"/>
              </w:rPr>
              <w:t>(EUR/hodina)</w:t>
            </w:r>
          </w:p>
        </w:tc>
      </w:tr>
      <w:tr w:rsidR="00BC23BA" w:rsidRPr="00B508B7" w14:paraId="12557E9C" w14:textId="52FECACF" w:rsidTr="003E3855">
        <w:trPr>
          <w:trHeight w:val="698"/>
        </w:trPr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14:paraId="34006B0C" w14:textId="77777777" w:rsidR="00BC23BA" w:rsidRPr="00EF70E1" w:rsidRDefault="00BC23BA" w:rsidP="00BC23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1777A4" w14:textId="1B510938" w:rsidR="00BC23BA" w:rsidRPr="00BC23BA" w:rsidRDefault="00BC23BA" w:rsidP="003E38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E3855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9,11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B75665" w14:textId="13C37097" w:rsidR="00BC23BA" w:rsidRPr="00BC23BA" w:rsidRDefault="00BC23BA" w:rsidP="003E38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E3855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10,94</w:t>
            </w:r>
          </w:p>
        </w:tc>
      </w:tr>
    </w:tbl>
    <w:p w14:paraId="45CA2D17" w14:textId="77777777" w:rsidR="00EF70E1" w:rsidRDefault="00EF70E1" w:rsidP="00B12912">
      <w:pPr>
        <w:spacing w:after="0" w:line="240" w:lineRule="auto"/>
        <w:jc w:val="center"/>
        <w:rPr>
          <w:ins w:id="2" w:author="Veronika Jesenská" w:date="2016-08-25T12:05:00Z"/>
          <w:rFonts w:ascii="Times New Roman" w:hAnsi="Times New Roman"/>
          <w:b/>
          <w:sz w:val="28"/>
          <w:szCs w:val="24"/>
        </w:rPr>
      </w:pPr>
    </w:p>
    <w:tbl>
      <w:tblPr>
        <w:tblStyle w:val="Mriekatabuky"/>
        <w:tblW w:w="9397" w:type="dxa"/>
        <w:tblInd w:w="137" w:type="dxa"/>
        <w:tblLook w:val="04A0" w:firstRow="1" w:lastRow="0" w:firstColumn="1" w:lastColumn="0" w:noHBand="0" w:noVBand="1"/>
      </w:tblPr>
      <w:tblGrid>
        <w:gridCol w:w="2313"/>
        <w:gridCol w:w="2162"/>
        <w:gridCol w:w="2464"/>
        <w:gridCol w:w="2458"/>
      </w:tblGrid>
      <w:tr w:rsidR="009A4121" w14:paraId="38A6D867" w14:textId="77777777" w:rsidTr="00813A99">
        <w:trPr>
          <w:trHeight w:val="1149"/>
          <w:ins w:id="3" w:author="Veronika Jesenská" w:date="2016-08-25T12:05:00Z"/>
        </w:trPr>
        <w:tc>
          <w:tcPr>
            <w:tcW w:w="2313" w:type="dxa"/>
            <w:shd w:val="clear" w:color="auto" w:fill="FBD4B4" w:themeFill="accent6" w:themeFillTint="66"/>
          </w:tcPr>
          <w:p w14:paraId="65F7D8EA" w14:textId="77777777" w:rsidR="009A4121" w:rsidRDefault="009A4121" w:rsidP="00870FDD">
            <w:pPr>
              <w:jc w:val="center"/>
              <w:rPr>
                <w:ins w:id="4" w:author="Veronika Jesenská" w:date="2016-08-25T12:05:00Z"/>
                <w:rFonts w:ascii="Times New Roman" w:hAnsi="Times New Roman"/>
                <w:b/>
                <w:sz w:val="28"/>
                <w:szCs w:val="24"/>
              </w:rPr>
            </w:pPr>
            <w:ins w:id="5" w:author="Veronika Jesenská" w:date="2016-08-25T12:05:00Z">
              <w:r w:rsidRPr="00B508B7">
                <w:rPr>
                  <w:rFonts w:ascii="Times New Roman" w:hAnsi="Times New Roman"/>
                  <w:b/>
                  <w:color w:val="000000"/>
                  <w:sz w:val="24"/>
                  <w:szCs w:val="24"/>
                </w:rPr>
                <w:t>Oprávnený výdavok</w:t>
              </w:r>
            </w:ins>
          </w:p>
        </w:tc>
        <w:tc>
          <w:tcPr>
            <w:tcW w:w="2162" w:type="dxa"/>
            <w:shd w:val="clear" w:color="auto" w:fill="FBD4B4" w:themeFill="accent6" w:themeFillTint="66"/>
          </w:tcPr>
          <w:p w14:paraId="70497BA5" w14:textId="77777777" w:rsidR="009A4121" w:rsidRPr="003E3855" w:rsidRDefault="009A4121" w:rsidP="00870FDD">
            <w:pPr>
              <w:spacing w:before="120" w:after="120"/>
              <w:jc w:val="center"/>
              <w:rPr>
                <w:ins w:id="6" w:author="Veronika Jesenská" w:date="2016-08-25T12:05:00Z"/>
                <w:rFonts w:ascii="Times New Roman" w:hAnsi="Times New Roman"/>
                <w:b/>
                <w:sz w:val="24"/>
                <w:szCs w:val="24"/>
              </w:rPr>
            </w:pPr>
            <w:ins w:id="7" w:author="Veronika Jesenská" w:date="2016-08-25T12:05:00Z">
              <w:r w:rsidRPr="003E3855">
                <w:rPr>
                  <w:rFonts w:ascii="Times New Roman" w:eastAsiaTheme="minorHAnsi" w:hAnsi="Times New Roman"/>
                  <w:b/>
                  <w:bCs/>
                  <w:sz w:val="24"/>
                  <w:szCs w:val="24"/>
                  <w:lang w:eastAsia="en-US"/>
                </w:rPr>
                <w:t>Pracovná pozícia</w:t>
              </w:r>
            </w:ins>
          </w:p>
        </w:tc>
        <w:tc>
          <w:tcPr>
            <w:tcW w:w="2464" w:type="dxa"/>
            <w:shd w:val="clear" w:color="auto" w:fill="FBD4B4" w:themeFill="accent6" w:themeFillTint="66"/>
          </w:tcPr>
          <w:p w14:paraId="4E1965B2" w14:textId="77777777" w:rsidR="009A4121" w:rsidRPr="003E3855" w:rsidRDefault="009A4121" w:rsidP="00870FDD">
            <w:pPr>
              <w:autoSpaceDE w:val="0"/>
              <w:autoSpaceDN w:val="0"/>
              <w:adjustRightInd w:val="0"/>
              <w:jc w:val="center"/>
              <w:rPr>
                <w:ins w:id="8" w:author="Veronika Jesenská" w:date="2016-08-25T12:05:00Z"/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ins w:id="9" w:author="Veronika Jesenská" w:date="2016-08-25T12:05:00Z">
              <w:r w:rsidRPr="003E3855">
                <w:rPr>
                  <w:rFonts w:ascii="Times New Roman" w:eastAsiaTheme="minorHAnsi" w:hAnsi="Times New Roman"/>
                  <w:b/>
                  <w:bCs/>
                  <w:sz w:val="24"/>
                  <w:szCs w:val="24"/>
                  <w:lang w:eastAsia="en-US"/>
                </w:rPr>
                <w:t>Finančný limit</w:t>
              </w:r>
            </w:ins>
          </w:p>
          <w:p w14:paraId="3F5F4823" w14:textId="77777777" w:rsidR="009A4121" w:rsidRDefault="009A4121" w:rsidP="00870FDD">
            <w:pPr>
              <w:autoSpaceDE w:val="0"/>
              <w:autoSpaceDN w:val="0"/>
              <w:adjustRightInd w:val="0"/>
              <w:jc w:val="center"/>
              <w:rPr>
                <w:ins w:id="10" w:author="Veronika Jesenská" w:date="2016-08-25T12:05:00Z"/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ins w:id="11" w:author="Veronika Jesenská" w:date="2016-08-25T12:05:00Z">
              <w:r>
                <w:rPr>
                  <w:rFonts w:ascii="Times New Roman" w:eastAsiaTheme="minorHAnsi" w:hAnsi="Times New Roman"/>
                  <w:b/>
                  <w:bCs/>
                  <w:sz w:val="24"/>
                  <w:szCs w:val="24"/>
                  <w:lang w:eastAsia="en-US"/>
                </w:rPr>
                <w:t>p</w:t>
              </w:r>
              <w:r w:rsidRPr="003E3855">
                <w:rPr>
                  <w:rFonts w:ascii="Times New Roman" w:eastAsiaTheme="minorHAnsi" w:hAnsi="Times New Roman"/>
                  <w:b/>
                  <w:bCs/>
                  <w:sz w:val="24"/>
                  <w:szCs w:val="24"/>
                  <w:lang w:eastAsia="en-US"/>
                </w:rPr>
                <w:t>re</w:t>
              </w:r>
              <w:r>
                <w:rPr>
                  <w:rFonts w:ascii="Times New Roman" w:eastAsiaTheme="minorHAnsi" w:hAnsi="Times New Roman"/>
                  <w:b/>
                  <w:bCs/>
                  <w:sz w:val="24"/>
                  <w:szCs w:val="24"/>
                  <w:lang w:eastAsia="en-US"/>
                </w:rPr>
                <w:t xml:space="preserve"> cenu práce </w:t>
              </w:r>
              <w:r w:rsidRPr="003E3855">
                <w:rPr>
                  <w:rFonts w:ascii="Times New Roman" w:eastAsiaTheme="minorHAnsi" w:hAnsi="Times New Roman"/>
                  <w:b/>
                  <w:bCs/>
                  <w:sz w:val="24"/>
                  <w:szCs w:val="24"/>
                  <w:lang w:eastAsia="en-US"/>
                </w:rPr>
                <w:t xml:space="preserve"> </w:t>
              </w:r>
              <w:r>
                <w:rPr>
                  <w:rFonts w:ascii="Times New Roman" w:eastAsiaTheme="minorHAnsi" w:hAnsi="Times New Roman"/>
                  <w:b/>
                  <w:bCs/>
                  <w:sz w:val="24"/>
                  <w:szCs w:val="24"/>
                  <w:lang w:eastAsia="en-US"/>
                </w:rPr>
                <w:t xml:space="preserve">(resp. </w:t>
              </w:r>
              <w:r w:rsidRPr="003E3855">
                <w:rPr>
                  <w:rFonts w:ascii="Times New Roman" w:eastAsiaTheme="minorHAnsi" w:hAnsi="Times New Roman"/>
                  <w:b/>
                  <w:bCs/>
                  <w:sz w:val="24"/>
                  <w:szCs w:val="24"/>
                  <w:lang w:eastAsia="en-US"/>
                </w:rPr>
                <w:t>hrubú mzdu</w:t>
              </w:r>
              <w:r>
                <w:rPr>
                  <w:rStyle w:val="Odkaznapoznmkupodiarou"/>
                  <w:rFonts w:ascii="Times New Roman" w:eastAsiaTheme="minorHAnsi" w:hAnsi="Times New Roman"/>
                  <w:b/>
                  <w:bCs/>
                  <w:sz w:val="24"/>
                  <w:szCs w:val="24"/>
                  <w:lang w:eastAsia="en-US"/>
                </w:rPr>
                <w:footnoteReference w:id="13"/>
              </w:r>
              <w:r>
                <w:rPr>
                  <w:rFonts w:ascii="Times New Roman" w:eastAsiaTheme="minorHAnsi" w:hAnsi="Times New Roman"/>
                  <w:b/>
                  <w:bCs/>
                  <w:sz w:val="24"/>
                  <w:szCs w:val="24"/>
                  <w:lang w:eastAsia="en-US"/>
                </w:rPr>
                <w:t>)</w:t>
              </w:r>
            </w:ins>
          </w:p>
          <w:p w14:paraId="455F44D3" w14:textId="77777777" w:rsidR="009A4121" w:rsidRPr="003E3855" w:rsidRDefault="009A4121" w:rsidP="00870FDD">
            <w:pPr>
              <w:jc w:val="center"/>
              <w:rPr>
                <w:ins w:id="14" w:author="Veronika Jesenská" w:date="2016-08-25T12:05:00Z"/>
                <w:rFonts w:ascii="Times New Roman" w:hAnsi="Times New Roman"/>
                <w:b/>
                <w:sz w:val="24"/>
                <w:szCs w:val="24"/>
              </w:rPr>
            </w:pPr>
            <w:ins w:id="15" w:author="Veronika Jesenská" w:date="2016-08-25T12:05:00Z">
              <w:r w:rsidRPr="003E2B7C">
                <w:rPr>
                  <w:rFonts w:ascii="Times New Roman" w:eastAsiaTheme="minorHAnsi" w:hAnsi="Times New Roman"/>
                  <w:sz w:val="24"/>
                  <w:szCs w:val="24"/>
                  <w:lang w:eastAsia="en-US"/>
                </w:rPr>
                <w:t xml:space="preserve"> </w:t>
              </w:r>
              <w:r w:rsidRPr="003E3855">
                <w:rPr>
                  <w:rFonts w:ascii="Times New Roman" w:eastAsiaTheme="minorHAnsi" w:hAnsi="Times New Roman"/>
                  <w:sz w:val="24"/>
                  <w:szCs w:val="24"/>
                  <w:lang w:eastAsia="en-US"/>
                </w:rPr>
                <w:t>(EUR/mesiac)</w:t>
              </w:r>
            </w:ins>
          </w:p>
        </w:tc>
        <w:tc>
          <w:tcPr>
            <w:tcW w:w="2458" w:type="dxa"/>
            <w:shd w:val="clear" w:color="auto" w:fill="FBD4B4" w:themeFill="accent6" w:themeFillTint="66"/>
          </w:tcPr>
          <w:p w14:paraId="72E031E2" w14:textId="77777777" w:rsidR="009A4121" w:rsidRPr="003E3855" w:rsidRDefault="009A4121" w:rsidP="00870FDD">
            <w:pPr>
              <w:autoSpaceDE w:val="0"/>
              <w:autoSpaceDN w:val="0"/>
              <w:adjustRightInd w:val="0"/>
              <w:jc w:val="center"/>
              <w:rPr>
                <w:ins w:id="16" w:author="Veronika Jesenská" w:date="2016-08-25T12:05:00Z"/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ins w:id="17" w:author="Veronika Jesenská" w:date="2016-08-25T12:05:00Z">
              <w:r w:rsidRPr="003E3855">
                <w:rPr>
                  <w:rFonts w:ascii="Times New Roman" w:eastAsiaTheme="minorHAnsi" w:hAnsi="Times New Roman"/>
                  <w:b/>
                  <w:bCs/>
                  <w:sz w:val="24"/>
                  <w:szCs w:val="24"/>
                  <w:lang w:eastAsia="en-US"/>
                </w:rPr>
                <w:t>Finančný limit</w:t>
              </w:r>
            </w:ins>
          </w:p>
          <w:p w14:paraId="1DE6A623" w14:textId="77777777" w:rsidR="009A4121" w:rsidRDefault="009A4121" w:rsidP="00870FDD">
            <w:pPr>
              <w:autoSpaceDE w:val="0"/>
              <w:autoSpaceDN w:val="0"/>
              <w:adjustRightInd w:val="0"/>
              <w:jc w:val="center"/>
              <w:rPr>
                <w:ins w:id="18" w:author="Veronika Jesenská" w:date="2016-08-25T12:05:00Z"/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ins w:id="19" w:author="Veronika Jesenská" w:date="2016-08-25T12:05:00Z">
              <w:r w:rsidRPr="003E3855">
                <w:rPr>
                  <w:rFonts w:ascii="Times New Roman" w:eastAsiaTheme="minorHAnsi" w:hAnsi="Times New Roman"/>
                  <w:b/>
                  <w:bCs/>
                  <w:sz w:val="24"/>
                  <w:szCs w:val="24"/>
                  <w:lang w:eastAsia="en-US"/>
                </w:rPr>
                <w:t>pre odmenu</w:t>
              </w:r>
              <w:r>
                <w:rPr>
                  <w:rStyle w:val="Odkaznapoznmkupodiarou"/>
                  <w:rFonts w:ascii="Times New Roman" w:eastAsiaTheme="minorHAnsi" w:hAnsi="Times New Roman"/>
                  <w:b/>
                  <w:bCs/>
                  <w:sz w:val="24"/>
                  <w:szCs w:val="24"/>
                  <w:lang w:eastAsia="en-US"/>
                </w:rPr>
                <w:footnoteReference w:id="14"/>
              </w:r>
            </w:ins>
          </w:p>
          <w:p w14:paraId="34804A15" w14:textId="77777777" w:rsidR="009A4121" w:rsidRPr="003E3855" w:rsidRDefault="009A4121" w:rsidP="00870FDD">
            <w:pPr>
              <w:jc w:val="center"/>
              <w:rPr>
                <w:ins w:id="22" w:author="Veronika Jesenská" w:date="2016-08-25T12:05:00Z"/>
                <w:rFonts w:ascii="Times New Roman" w:hAnsi="Times New Roman"/>
                <w:b/>
                <w:sz w:val="24"/>
                <w:szCs w:val="24"/>
              </w:rPr>
            </w:pPr>
            <w:ins w:id="23" w:author="Veronika Jesenská" w:date="2016-08-25T12:05:00Z">
              <w:r w:rsidRPr="00495426">
                <w:rPr>
                  <w:rFonts w:ascii="Times New Roman" w:eastAsiaTheme="minorHAnsi" w:hAnsi="Times New Roman"/>
                  <w:sz w:val="24"/>
                  <w:szCs w:val="24"/>
                  <w:lang w:eastAsia="en-US"/>
                </w:rPr>
                <w:t xml:space="preserve"> </w:t>
              </w:r>
              <w:r w:rsidRPr="003E3855">
                <w:rPr>
                  <w:rFonts w:ascii="Times New Roman" w:eastAsiaTheme="minorHAnsi" w:hAnsi="Times New Roman"/>
                  <w:sz w:val="24"/>
                  <w:szCs w:val="24"/>
                  <w:lang w:eastAsia="en-US"/>
                </w:rPr>
                <w:t>(EUR/hodina)</w:t>
              </w:r>
            </w:ins>
          </w:p>
        </w:tc>
      </w:tr>
      <w:tr w:rsidR="009A4121" w14:paraId="452449BA" w14:textId="77777777" w:rsidTr="00813A99">
        <w:trPr>
          <w:trHeight w:val="868"/>
          <w:ins w:id="24" w:author="Veronika Jesenská" w:date="2016-08-25T12:05:00Z"/>
        </w:trPr>
        <w:tc>
          <w:tcPr>
            <w:tcW w:w="2313" w:type="dxa"/>
            <w:shd w:val="clear" w:color="auto" w:fill="FBD4B4" w:themeFill="accent6" w:themeFillTint="66"/>
          </w:tcPr>
          <w:p w14:paraId="73C8B9E9" w14:textId="77777777" w:rsidR="009A4121" w:rsidRPr="003E3855" w:rsidRDefault="009A4121" w:rsidP="00870FDD">
            <w:pPr>
              <w:autoSpaceDE w:val="0"/>
              <w:autoSpaceDN w:val="0"/>
              <w:adjustRightInd w:val="0"/>
              <w:jc w:val="center"/>
              <w:rPr>
                <w:ins w:id="25" w:author="Veronika Jesenská" w:date="2016-08-25T12:05:00Z"/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ins w:id="26" w:author="Veronika Jesenská" w:date="2016-08-25T12:05:00Z">
              <w:r w:rsidRPr="008B7E72">
                <w:rPr>
                  <w:rFonts w:ascii="Times New Roman" w:eastAsiaTheme="minorHAnsi" w:hAnsi="Times New Roman"/>
                  <w:b/>
                  <w:bCs/>
                  <w:sz w:val="24"/>
                  <w:szCs w:val="24"/>
                  <w:lang w:eastAsia="en-US"/>
                </w:rPr>
                <w:t>Interný manažment</w:t>
              </w:r>
              <w:r w:rsidRPr="00AF017F">
                <w:rPr>
                  <w:rFonts w:ascii="Times New Roman" w:eastAsiaTheme="minorHAnsi" w:hAnsi="Times New Roman"/>
                  <w:b/>
                  <w:bCs/>
                  <w:sz w:val="24"/>
                  <w:szCs w:val="24"/>
                  <w:vertAlign w:val="superscript"/>
                  <w:lang w:eastAsia="en-US"/>
                </w:rPr>
                <w:fldChar w:fldCharType="begin"/>
              </w:r>
              <w:r w:rsidRPr="00AF017F">
                <w:rPr>
                  <w:rFonts w:ascii="Times New Roman" w:eastAsiaTheme="minorHAnsi" w:hAnsi="Times New Roman"/>
                  <w:b/>
                  <w:bCs/>
                  <w:sz w:val="24"/>
                  <w:szCs w:val="24"/>
                  <w:vertAlign w:val="superscript"/>
                  <w:lang w:eastAsia="en-US"/>
                </w:rPr>
                <w:instrText xml:space="preserve"> NOTEREF _Ref441222163 \h </w:instrText>
              </w:r>
              <w:r>
                <w:rPr>
                  <w:rFonts w:ascii="Times New Roman" w:eastAsiaTheme="minorHAnsi" w:hAnsi="Times New Roman"/>
                  <w:b/>
                  <w:bCs/>
                  <w:sz w:val="24"/>
                  <w:szCs w:val="24"/>
                  <w:vertAlign w:val="superscript"/>
                  <w:lang w:eastAsia="en-US"/>
                </w:rPr>
                <w:instrText xml:space="preserve"> \* MERGEFORMAT </w:instrText>
              </w:r>
            </w:ins>
            <w:r w:rsidRPr="00AF017F">
              <w:rPr>
                <w:rFonts w:ascii="Times New Roman" w:eastAsiaTheme="minorHAnsi" w:hAnsi="Times New Roman"/>
                <w:b/>
                <w:bCs/>
                <w:sz w:val="24"/>
                <w:szCs w:val="24"/>
                <w:vertAlign w:val="superscript"/>
                <w:lang w:eastAsia="en-US"/>
              </w:rPr>
            </w:r>
            <w:ins w:id="27" w:author="Veronika Jesenská" w:date="2016-08-25T12:05:00Z">
              <w:r w:rsidRPr="00AF017F">
                <w:rPr>
                  <w:rFonts w:ascii="Times New Roman" w:eastAsiaTheme="minorHAnsi" w:hAnsi="Times New Roman"/>
                  <w:b/>
                  <w:bCs/>
                  <w:sz w:val="24"/>
                  <w:szCs w:val="24"/>
                  <w:vertAlign w:val="superscript"/>
                  <w:lang w:eastAsia="en-US"/>
                </w:rPr>
                <w:fldChar w:fldCharType="separate"/>
              </w:r>
              <w:r w:rsidRPr="00AF017F">
                <w:rPr>
                  <w:rFonts w:ascii="Times New Roman" w:eastAsiaTheme="minorHAnsi" w:hAnsi="Times New Roman"/>
                  <w:b/>
                  <w:bCs/>
                  <w:sz w:val="24"/>
                  <w:szCs w:val="24"/>
                  <w:vertAlign w:val="superscript"/>
                  <w:lang w:eastAsia="en-US"/>
                </w:rPr>
                <w:t>12</w:t>
              </w:r>
              <w:r w:rsidRPr="00AF017F">
                <w:rPr>
                  <w:rFonts w:ascii="Times New Roman" w:eastAsiaTheme="minorHAnsi" w:hAnsi="Times New Roman"/>
                  <w:b/>
                  <w:bCs/>
                  <w:sz w:val="24"/>
                  <w:szCs w:val="24"/>
                  <w:vertAlign w:val="superscript"/>
                  <w:lang w:eastAsia="en-US"/>
                </w:rPr>
                <w:fldChar w:fldCharType="end"/>
              </w:r>
            </w:ins>
          </w:p>
          <w:p w14:paraId="76911F52" w14:textId="77777777" w:rsidR="009A4121" w:rsidRDefault="009A4121" w:rsidP="00870FDD">
            <w:pPr>
              <w:jc w:val="center"/>
              <w:rPr>
                <w:ins w:id="28" w:author="Veronika Jesenská" w:date="2016-08-25T12:05:00Z"/>
                <w:rFonts w:ascii="Times New Roman" w:hAnsi="Times New Roman"/>
                <w:b/>
                <w:sz w:val="28"/>
                <w:szCs w:val="24"/>
              </w:rPr>
            </w:pPr>
            <w:ins w:id="29" w:author="Veronika Jesenská" w:date="2016-08-25T12:05:00Z">
              <w:r w:rsidRPr="003E3855">
                <w:rPr>
                  <w:rFonts w:ascii="Times New Roman" w:eastAsiaTheme="minorHAnsi" w:hAnsi="Times New Roman"/>
                  <w:sz w:val="24"/>
                  <w:szCs w:val="24"/>
                  <w:lang w:eastAsia="en-US"/>
                </w:rPr>
                <w:t>(Osobné výdavky)</w:t>
              </w:r>
            </w:ins>
          </w:p>
        </w:tc>
        <w:tc>
          <w:tcPr>
            <w:tcW w:w="2162" w:type="dxa"/>
          </w:tcPr>
          <w:p w14:paraId="386B7A69" w14:textId="77777777" w:rsidR="009A4121" w:rsidRPr="003E3855" w:rsidRDefault="009A4121" w:rsidP="00870FDD">
            <w:pPr>
              <w:spacing w:before="120" w:after="120"/>
              <w:jc w:val="center"/>
              <w:rPr>
                <w:ins w:id="30" w:author="Veronika Jesenská" w:date="2016-08-25T12:05:00Z"/>
                <w:rFonts w:ascii="Times New Roman" w:hAnsi="Times New Roman"/>
                <w:b/>
                <w:sz w:val="24"/>
                <w:szCs w:val="24"/>
              </w:rPr>
            </w:pPr>
            <w:ins w:id="31" w:author="Veronika Jesenská" w:date="2016-08-25T12:05:00Z">
              <w:r w:rsidRPr="003E3855">
                <w:rPr>
                  <w:rFonts w:ascii="Times New Roman" w:eastAsiaTheme="minorHAnsi" w:hAnsi="Times New Roman"/>
                  <w:sz w:val="24"/>
                  <w:szCs w:val="24"/>
                  <w:lang w:eastAsia="en-US"/>
                </w:rPr>
                <w:t>Projektový manažér - interný</w:t>
              </w:r>
            </w:ins>
          </w:p>
        </w:tc>
        <w:tc>
          <w:tcPr>
            <w:tcW w:w="2464" w:type="dxa"/>
          </w:tcPr>
          <w:p w14:paraId="0E43DE19" w14:textId="77777777" w:rsidR="009A4121" w:rsidRPr="00AF017F" w:rsidRDefault="009A4121" w:rsidP="00870FDD">
            <w:pPr>
              <w:spacing w:before="60" w:after="60"/>
              <w:jc w:val="center"/>
              <w:rPr>
                <w:ins w:id="32" w:author="Veronika Jesenská" w:date="2016-08-25T12:05:00Z"/>
                <w:rFonts w:ascii="Times New Roman" w:hAnsi="Times New Roman"/>
                <w:sz w:val="24"/>
                <w:szCs w:val="24"/>
              </w:rPr>
            </w:pPr>
            <w:ins w:id="33" w:author="Veronika Jesenská" w:date="2016-08-25T12:05:00Z">
              <w:r>
                <w:rPr>
                  <w:rFonts w:ascii="Times New Roman" w:hAnsi="Times New Roman"/>
                  <w:b/>
                  <w:sz w:val="24"/>
                  <w:szCs w:val="24"/>
                </w:rPr>
                <w:t>1 902</w:t>
              </w:r>
              <w:r>
                <w:rPr>
                  <w:rFonts w:ascii="Times New Roman" w:hAnsi="Times New Roman"/>
                  <w:sz w:val="24"/>
                  <w:szCs w:val="24"/>
                </w:rPr>
                <w:t xml:space="preserve"> – cena práce</w:t>
              </w:r>
            </w:ins>
          </w:p>
          <w:p w14:paraId="5CAC114A" w14:textId="77777777" w:rsidR="009A4121" w:rsidRPr="003E3855" w:rsidRDefault="009A4121" w:rsidP="00870FDD">
            <w:pPr>
              <w:spacing w:before="60" w:after="60"/>
              <w:jc w:val="center"/>
              <w:rPr>
                <w:ins w:id="34" w:author="Veronika Jesenská" w:date="2016-08-25T12:05:00Z"/>
                <w:rFonts w:ascii="Times New Roman" w:hAnsi="Times New Roman"/>
                <w:b/>
                <w:sz w:val="24"/>
                <w:szCs w:val="24"/>
              </w:rPr>
            </w:pPr>
            <w:ins w:id="35" w:author="Veronika Jesenská" w:date="2016-08-25T12:05:00Z">
              <w:r>
                <w:rPr>
                  <w:rFonts w:ascii="Times New Roman" w:hAnsi="Times New Roman"/>
                  <w:b/>
                  <w:sz w:val="24"/>
                  <w:szCs w:val="24"/>
                </w:rPr>
                <w:t>(1 407)</w:t>
              </w:r>
              <w:r>
                <w:rPr>
                  <w:rFonts w:ascii="Times New Roman" w:hAnsi="Times New Roman"/>
                  <w:sz w:val="24"/>
                  <w:szCs w:val="24"/>
                </w:rPr>
                <w:t xml:space="preserve"> – hrubá mzda</w:t>
              </w:r>
            </w:ins>
          </w:p>
        </w:tc>
        <w:tc>
          <w:tcPr>
            <w:tcW w:w="2458" w:type="dxa"/>
          </w:tcPr>
          <w:p w14:paraId="5020242A" w14:textId="77777777" w:rsidR="009A4121" w:rsidRDefault="009A4121" w:rsidP="00870FDD">
            <w:pPr>
              <w:jc w:val="center"/>
              <w:rPr>
                <w:ins w:id="36" w:author="Veronika Jesenská" w:date="2016-08-25T12:05:00Z"/>
                <w:rFonts w:ascii="ArialNarrow,Bold" w:eastAsiaTheme="minorHAnsi" w:hAnsi="ArialNarrow,Bold" w:cs="ArialNarrow,Bold"/>
                <w:b/>
                <w:bCs/>
                <w:sz w:val="22"/>
                <w:szCs w:val="22"/>
                <w:lang w:eastAsia="en-US"/>
              </w:rPr>
            </w:pPr>
          </w:p>
          <w:p w14:paraId="7C1848C1" w14:textId="77777777" w:rsidR="009A4121" w:rsidRPr="003E3855" w:rsidRDefault="009A4121" w:rsidP="00870FDD">
            <w:pPr>
              <w:jc w:val="center"/>
              <w:rPr>
                <w:ins w:id="37" w:author="Veronika Jesenská" w:date="2016-08-25T12:05:00Z"/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ins w:id="38" w:author="Veronika Jesenská" w:date="2016-08-25T12:05:00Z">
              <w:r w:rsidRPr="003E3855">
                <w:rPr>
                  <w:rFonts w:ascii="Times New Roman" w:eastAsiaTheme="minorHAnsi" w:hAnsi="Times New Roman"/>
                  <w:b/>
                  <w:bCs/>
                  <w:sz w:val="24"/>
                  <w:szCs w:val="24"/>
                  <w:lang w:eastAsia="en-US"/>
                </w:rPr>
                <w:t>8,09</w:t>
              </w:r>
            </w:ins>
          </w:p>
          <w:p w14:paraId="4AAC0AB9" w14:textId="77777777" w:rsidR="009A4121" w:rsidRDefault="009A4121" w:rsidP="00870FDD">
            <w:pPr>
              <w:jc w:val="center"/>
              <w:rPr>
                <w:ins w:id="39" w:author="Veronika Jesenská" w:date="2016-08-25T12:05:00Z"/>
                <w:rFonts w:ascii="Times New Roman" w:hAnsi="Times New Roman"/>
                <w:b/>
                <w:sz w:val="28"/>
                <w:szCs w:val="24"/>
              </w:rPr>
            </w:pPr>
          </w:p>
        </w:tc>
      </w:tr>
    </w:tbl>
    <w:p w14:paraId="59E29EED" w14:textId="77777777" w:rsidR="009A4121" w:rsidRDefault="009A4121" w:rsidP="00B12912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14:paraId="78309DC6" w14:textId="77777777" w:rsidR="00EF70E1" w:rsidRDefault="00EF70E1" w:rsidP="00813A99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</w:p>
    <w:tbl>
      <w:tblPr>
        <w:tblStyle w:val="Svetlzoznamzvraznenie11"/>
        <w:tblW w:w="9356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977"/>
        <w:gridCol w:w="4678"/>
        <w:gridCol w:w="1701"/>
      </w:tblGrid>
      <w:tr w:rsidR="00B12912" w:rsidRPr="00B508B7" w14:paraId="47B876A6" w14:textId="77777777" w:rsidTr="004C6C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14:paraId="7C21ADA3" w14:textId="77777777" w:rsidR="00B12912" w:rsidRPr="00B508B7" w:rsidRDefault="00385636" w:rsidP="000A1D17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508B7">
              <w:rPr>
                <w:rFonts w:ascii="Times New Roman" w:hAnsi="Times New Roman"/>
                <w:color w:val="000000"/>
                <w:sz w:val="24"/>
                <w:szCs w:val="24"/>
              </w:rPr>
              <w:t>Oprávnený výdavok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14:paraId="330F3808" w14:textId="77777777" w:rsidR="00B12912" w:rsidRPr="00B508B7" w:rsidRDefault="00B12912" w:rsidP="000A1D1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508B7">
              <w:rPr>
                <w:rFonts w:ascii="Times New Roman" w:hAnsi="Times New Roman"/>
                <w:color w:val="auto"/>
                <w:sz w:val="24"/>
                <w:szCs w:val="24"/>
              </w:rPr>
              <w:t>Oprávnený výdavok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14:paraId="69E56172" w14:textId="77777777" w:rsidR="00767C23" w:rsidRPr="00767C23" w:rsidRDefault="00767C23" w:rsidP="00767C23">
            <w:pPr>
              <w:ind w:left="-70" w:right="-7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67C23">
              <w:rPr>
                <w:rFonts w:ascii="Times New Roman" w:hAnsi="Times New Roman"/>
                <w:color w:val="auto"/>
                <w:sz w:val="24"/>
                <w:szCs w:val="24"/>
              </w:rPr>
              <w:t>Finančný limit</w:t>
            </w:r>
          </w:p>
          <w:p w14:paraId="1FD84AC0" w14:textId="77777777" w:rsidR="00B12912" w:rsidRPr="00B508B7" w:rsidRDefault="00767C23" w:rsidP="00767C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 w:rsidRPr="00767C23">
              <w:rPr>
                <w:rFonts w:ascii="Times New Roman" w:hAnsi="Times New Roman"/>
                <w:color w:val="auto"/>
                <w:sz w:val="24"/>
                <w:szCs w:val="24"/>
              </w:rPr>
              <w:t>(v EUR)</w:t>
            </w:r>
          </w:p>
        </w:tc>
      </w:tr>
      <w:tr w:rsidR="00B12912" w:rsidRPr="00537C3A" w14:paraId="48BF081A" w14:textId="77777777" w:rsidTr="004C6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14:paraId="0AACA26A" w14:textId="77777777" w:rsidR="00B12912" w:rsidRPr="00537C3A" w:rsidRDefault="00B12912" w:rsidP="000A1D17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50DB9">
              <w:rPr>
                <w:rFonts w:ascii="Times New Roman" w:hAnsi="Times New Roman"/>
                <w:sz w:val="24"/>
                <w:szCs w:val="24"/>
                <w:shd w:val="clear" w:color="auto" w:fill="FBD4B4" w:themeFill="accent6" w:themeFillTint="66"/>
              </w:rPr>
              <w:t>Informovanie a komunikácia</w:t>
            </w:r>
            <w:r w:rsidRPr="00385636">
              <w:rPr>
                <w:rStyle w:val="Odkaznapoznmkupodiarou"/>
                <w:rFonts w:ascii="Times New Roman" w:hAnsi="Times New Roman"/>
                <w:sz w:val="24"/>
                <w:szCs w:val="24"/>
              </w:rPr>
              <w:footnoteReference w:id="15"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F6366" w14:textId="77777777" w:rsidR="00B12912" w:rsidRPr="000A1D17" w:rsidRDefault="00B12912" w:rsidP="000A1D17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0A1D17">
              <w:rPr>
                <w:rFonts w:ascii="Times New Roman" w:hAnsi="Times New Roman"/>
                <w:b/>
                <w:sz w:val="24"/>
                <w:szCs w:val="24"/>
              </w:rPr>
              <w:t xml:space="preserve">Dočasný </w:t>
            </w:r>
            <w:r w:rsidRPr="004C6CDB">
              <w:rPr>
                <w:rFonts w:ascii="Times New Roman" w:hAnsi="Times New Roman"/>
                <w:b/>
                <w:sz w:val="24"/>
                <w:szCs w:val="24"/>
              </w:rPr>
              <w:t>pútač</w:t>
            </w:r>
            <w:r w:rsidRPr="004C6CDB">
              <w:rPr>
                <w:rStyle w:val="Odkaznapoznmkupodiarou"/>
                <w:rFonts w:ascii="Times New Roman" w:hAnsi="Times New Roman"/>
                <w:b/>
                <w:sz w:val="24"/>
                <w:szCs w:val="24"/>
              </w:rPr>
              <w:footnoteReference w:id="16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4FDF2" w14:textId="77777777" w:rsidR="00B12912" w:rsidRPr="00537C3A" w:rsidRDefault="00B12912" w:rsidP="00767C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4"/>
                <w:szCs w:val="24"/>
              </w:rPr>
            </w:pPr>
            <w:r w:rsidRPr="00537C3A">
              <w:rPr>
                <w:rFonts w:ascii="Times New Roman" w:hAnsi="Times New Roman"/>
                <w:b/>
                <w:sz w:val="24"/>
                <w:szCs w:val="24"/>
              </w:rPr>
              <w:t>600</w:t>
            </w:r>
          </w:p>
        </w:tc>
      </w:tr>
      <w:tr w:rsidR="00B12912" w:rsidRPr="00537C3A" w14:paraId="27EF9DE8" w14:textId="77777777" w:rsidTr="004C6CD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14:paraId="63A6A975" w14:textId="77777777" w:rsidR="00B12912" w:rsidRPr="00537C3A" w:rsidRDefault="00B12912" w:rsidP="000A1D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FC972" w14:textId="77777777" w:rsidR="00B12912" w:rsidRPr="000A1D17" w:rsidRDefault="00B12912" w:rsidP="000A1D17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0A1D17">
              <w:rPr>
                <w:rFonts w:ascii="Times New Roman" w:hAnsi="Times New Roman"/>
                <w:b/>
                <w:sz w:val="24"/>
                <w:szCs w:val="24"/>
              </w:rPr>
              <w:t>Stála tabuľa</w:t>
            </w:r>
            <w:r w:rsidRPr="00B268FE">
              <w:rPr>
                <w:rStyle w:val="Odkaznapoznmkupodiarou"/>
                <w:rFonts w:ascii="Times New Roman" w:hAnsi="Times New Roman"/>
                <w:b/>
                <w:sz w:val="24"/>
                <w:szCs w:val="24"/>
              </w:rPr>
              <w:footnoteReference w:id="17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FC905" w14:textId="77777777" w:rsidR="00B12912" w:rsidRPr="00537C3A" w:rsidRDefault="00B12912" w:rsidP="00767C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4"/>
                <w:szCs w:val="24"/>
              </w:rPr>
            </w:pPr>
            <w:r w:rsidRPr="00537C3A">
              <w:rPr>
                <w:rFonts w:ascii="Times New Roman" w:hAnsi="Times New Roman"/>
                <w:b/>
                <w:sz w:val="24"/>
                <w:szCs w:val="24"/>
              </w:rPr>
              <w:t>400</w:t>
            </w:r>
          </w:p>
        </w:tc>
      </w:tr>
      <w:tr w:rsidR="00B12912" w:rsidRPr="00537C3A" w14:paraId="4A820450" w14:textId="77777777" w:rsidTr="004C6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14:paraId="2E89A5FF" w14:textId="77777777" w:rsidR="00B12912" w:rsidRPr="00537C3A" w:rsidRDefault="00B12912" w:rsidP="000A1D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203DF" w14:textId="77777777" w:rsidR="00B12912" w:rsidRPr="000A1D17" w:rsidRDefault="00B12912" w:rsidP="000A1D17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0A1D17">
              <w:rPr>
                <w:rFonts w:ascii="Times New Roman" w:hAnsi="Times New Roman"/>
                <w:b/>
                <w:sz w:val="24"/>
                <w:szCs w:val="24"/>
              </w:rPr>
              <w:t>Plagát</w:t>
            </w:r>
            <w:r w:rsidRPr="00B268FE">
              <w:rPr>
                <w:rStyle w:val="Odkaznapoznmkupodiarou"/>
                <w:rFonts w:ascii="Times New Roman" w:hAnsi="Times New Roman"/>
                <w:b/>
                <w:sz w:val="24"/>
                <w:szCs w:val="24"/>
              </w:rPr>
              <w:footnoteReference w:id="18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B72DA" w14:textId="77777777" w:rsidR="00B12912" w:rsidRPr="00537C3A" w:rsidRDefault="00B12912" w:rsidP="00767C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537C3A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</w:tr>
    </w:tbl>
    <w:tbl>
      <w:tblPr>
        <w:tblStyle w:val="Mriekatabuky"/>
        <w:tblpPr w:leftFromText="141" w:rightFromText="141" w:vertAnchor="text" w:horzAnchor="margin" w:tblpX="137" w:tblpY="616"/>
        <w:tblW w:w="9356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356"/>
      </w:tblGrid>
      <w:tr w:rsidR="00212FEA" w14:paraId="50E13DAC" w14:textId="77777777" w:rsidTr="001760FD">
        <w:trPr>
          <w:trHeight w:val="564"/>
        </w:trPr>
        <w:tc>
          <w:tcPr>
            <w:tcW w:w="9356" w:type="dxa"/>
            <w:shd w:val="clear" w:color="auto" w:fill="D9D9D9" w:themeFill="background1" w:themeFillShade="D9"/>
          </w:tcPr>
          <w:p w14:paraId="44077FA8" w14:textId="44212B89" w:rsidR="003F4CCC" w:rsidRDefault="003F4CCC" w:rsidP="0094000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0FD">
              <w:rPr>
                <w:rFonts w:ascii="Times New Roman" w:hAnsi="Times New Roman"/>
                <w:b/>
                <w:i/>
                <w:sz w:val="24"/>
                <w:szCs w:val="24"/>
              </w:rPr>
              <w:t>Dôležité upozornenie:</w:t>
            </w:r>
            <w:r w:rsidRPr="001760F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1760FD" w:rsidRPr="001760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760FD" w:rsidRPr="00696630">
              <w:rPr>
                <w:rFonts w:ascii="Times New Roman" w:hAnsi="Times New Roman"/>
                <w:sz w:val="24"/>
                <w:szCs w:val="24"/>
              </w:rPr>
              <w:t>žiadateľovi o poskytnutie nenávratného finančného príspevku</w:t>
            </w:r>
            <w:r w:rsidR="005650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760FD" w:rsidRPr="00696630">
              <w:rPr>
                <w:rFonts w:ascii="Times New Roman" w:hAnsi="Times New Roman"/>
                <w:sz w:val="24"/>
                <w:szCs w:val="24"/>
              </w:rPr>
              <w:t xml:space="preserve">SO odporúča  použiť </w:t>
            </w:r>
            <w:r w:rsidRPr="00696630">
              <w:rPr>
                <w:rFonts w:ascii="Times New Roman" w:hAnsi="Times New Roman"/>
                <w:sz w:val="24"/>
                <w:szCs w:val="24"/>
              </w:rPr>
              <w:t xml:space="preserve">pri vypracovaní rozpočtu prílohu č. </w:t>
            </w:r>
            <w:r w:rsidR="00696630" w:rsidRPr="00696630">
              <w:rPr>
                <w:rFonts w:ascii="Times New Roman" w:hAnsi="Times New Roman"/>
                <w:sz w:val="24"/>
                <w:szCs w:val="24"/>
              </w:rPr>
              <w:t>4 k Príručke k oprávnenosti výdavkov</w:t>
            </w:r>
            <w:r w:rsidRPr="00696630">
              <w:rPr>
                <w:rFonts w:ascii="Times New Roman" w:hAnsi="Times New Roman"/>
                <w:sz w:val="24"/>
                <w:szCs w:val="24"/>
              </w:rPr>
              <w:t>.</w:t>
            </w:r>
            <w:r w:rsidR="0094000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EB92C31" w14:textId="77777777" w:rsidR="00940008" w:rsidRPr="001760FD" w:rsidRDefault="00940008" w:rsidP="0094000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Príloha č. 4 sa používa pri stanovení max. limitov pre investičné projekty všeobecných stavieb v rámci PO 6.</w:t>
            </w:r>
          </w:p>
        </w:tc>
      </w:tr>
    </w:tbl>
    <w:p w14:paraId="6C07E2A6" w14:textId="77777777" w:rsidR="00B12912" w:rsidRDefault="00B12912" w:rsidP="00B12912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14:paraId="058EDB1E" w14:textId="77777777" w:rsidR="00821ACE" w:rsidRDefault="00821ACE" w:rsidP="00B12912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sectPr w:rsidR="00821ACE" w:rsidSect="00850F3E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Borders w:offsetFrom="page">
        <w:bottom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F1346D" w14:textId="77777777" w:rsidR="005227A4" w:rsidRDefault="005227A4" w:rsidP="0003152B">
      <w:pPr>
        <w:spacing w:after="0" w:line="240" w:lineRule="auto"/>
      </w:pPr>
      <w:r>
        <w:separator/>
      </w:r>
    </w:p>
  </w:endnote>
  <w:endnote w:type="continuationSeparator" w:id="0">
    <w:p w14:paraId="6C49AEF0" w14:textId="77777777" w:rsidR="005227A4" w:rsidRDefault="005227A4" w:rsidP="000315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Narrow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21ED01" w14:textId="1314FD0A" w:rsidR="0003152B" w:rsidRPr="00046DBF" w:rsidRDefault="0003152B" w:rsidP="0003152B">
    <w:pPr>
      <w:pStyle w:val="Hlavika"/>
      <w:rPr>
        <w:rFonts w:ascii="Times New Roman" w:hAnsi="Times New Roman"/>
      </w:rPr>
    </w:pPr>
    <w:r>
      <w:rPr>
        <w:rFonts w:ascii="Times New Roman" w:hAnsi="Times New Roman"/>
      </w:rPr>
      <w:t xml:space="preserve">Príručka k oprávnenosti výdavkov pre NP a DOP verzia </w:t>
    </w:r>
    <w:r w:rsidR="00813A99">
      <w:rPr>
        <w:rFonts w:ascii="Times New Roman" w:hAnsi="Times New Roman"/>
      </w:rPr>
      <w:t>1.4</w:t>
    </w:r>
    <w:r w:rsidR="00813A99">
      <w:rPr>
        <w:rFonts w:ascii="Times New Roman" w:hAnsi="Times New Roman"/>
      </w:rPr>
      <w:tab/>
    </w:r>
    <w:r w:rsidRPr="00046DBF">
      <w:rPr>
        <w:rFonts w:ascii="Times New Roman" w:hAnsi="Times New Roman"/>
      </w:rPr>
      <w:t xml:space="preserve">strana: </w:t>
    </w:r>
    <w:r w:rsidRPr="00046DBF">
      <w:rPr>
        <w:rFonts w:ascii="Times New Roman" w:hAnsi="Times New Roman"/>
      </w:rPr>
      <w:fldChar w:fldCharType="begin"/>
    </w:r>
    <w:r w:rsidRPr="00046DBF">
      <w:rPr>
        <w:rFonts w:ascii="Times New Roman" w:hAnsi="Times New Roman"/>
      </w:rPr>
      <w:instrText>PAGE   \* MERGEFORMAT</w:instrText>
    </w:r>
    <w:r w:rsidRPr="00046DBF">
      <w:rPr>
        <w:rFonts w:ascii="Times New Roman" w:hAnsi="Times New Roman"/>
      </w:rPr>
      <w:fldChar w:fldCharType="separate"/>
    </w:r>
    <w:r w:rsidR="00813A99">
      <w:rPr>
        <w:rFonts w:ascii="Times New Roman" w:hAnsi="Times New Roman"/>
        <w:noProof/>
      </w:rPr>
      <w:t>4</w:t>
    </w:r>
    <w:r w:rsidRPr="00046DBF">
      <w:rPr>
        <w:rFonts w:ascii="Times New Roman" w:hAnsi="Times New Roman"/>
      </w:rPr>
      <w:fldChar w:fldCharType="end"/>
    </w:r>
  </w:p>
  <w:p w14:paraId="5B8E18C0" w14:textId="77777777" w:rsidR="00FC402F" w:rsidRDefault="0003152B" w:rsidP="00FC402F">
    <w:pPr>
      <w:pStyle w:val="Hlavika"/>
    </w:pPr>
    <w:r>
      <w:rPr>
        <w:rFonts w:ascii="Times New Roman" w:hAnsi="Times New Roman"/>
      </w:rPr>
      <w:t>Príloha č. 2</w:t>
    </w:r>
    <w:r w:rsidRPr="00A54618">
      <w:rPr>
        <w:rFonts w:ascii="Times New Roman" w:hAnsi="Times New Roman"/>
      </w:rPr>
      <w:t xml:space="preserve"> </w:t>
    </w:r>
    <w:r>
      <w:rPr>
        <w:rFonts w:ascii="Times New Roman" w:hAnsi="Times New Roman"/>
      </w:rPr>
      <w:t>Finančné a percentuálne limity</w:t>
    </w:r>
    <w:r w:rsidRPr="00A54618">
      <w:rPr>
        <w:rFonts w:ascii="Times New Roman" w:hAnsi="Times New Roman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38A1D0" w14:textId="77777777" w:rsidR="00CF1E1F" w:rsidRDefault="00CF1E1F" w:rsidP="00CF1E1F">
    <w:pPr>
      <w:pStyle w:val="Hlavika"/>
      <w:rPr>
        <w:rFonts w:ascii="Times New Roman" w:hAnsi="Times New Roman"/>
      </w:rPr>
    </w:pPr>
  </w:p>
  <w:p w14:paraId="0BA4529A" w14:textId="172F5E04" w:rsidR="00CF1E1F" w:rsidRPr="00046DBF" w:rsidRDefault="00CF1E1F" w:rsidP="00CF1E1F">
    <w:pPr>
      <w:pStyle w:val="Hlavika"/>
      <w:rPr>
        <w:rFonts w:ascii="Times New Roman" w:hAnsi="Times New Roman"/>
      </w:rPr>
    </w:pPr>
    <w:r>
      <w:rPr>
        <w:rFonts w:ascii="Times New Roman" w:hAnsi="Times New Roman"/>
      </w:rPr>
      <w:t xml:space="preserve">Príručka k oprávnenosti výdavkov pre NP a DOP verzia </w:t>
    </w:r>
    <w:ins w:id="41" w:author="metodika2 " w:date="2016-08-25T11:28:00Z">
      <w:r w:rsidR="006C5D46">
        <w:rPr>
          <w:rFonts w:ascii="Times New Roman" w:hAnsi="Times New Roman"/>
        </w:rPr>
        <w:t>1.4</w:t>
      </w:r>
    </w:ins>
    <w:r w:rsidRPr="0085256B">
      <w:t xml:space="preserve"> </w:t>
    </w:r>
    <w:r>
      <w:t xml:space="preserve">                                                                             </w:t>
    </w:r>
    <w:r w:rsidRPr="00046DBF">
      <w:rPr>
        <w:rFonts w:ascii="Times New Roman" w:hAnsi="Times New Roman"/>
      </w:rPr>
      <w:t xml:space="preserve">strana: </w:t>
    </w:r>
    <w:r w:rsidRPr="00046DBF">
      <w:rPr>
        <w:rFonts w:ascii="Times New Roman" w:hAnsi="Times New Roman"/>
      </w:rPr>
      <w:fldChar w:fldCharType="begin"/>
    </w:r>
    <w:r w:rsidRPr="00046DBF">
      <w:rPr>
        <w:rFonts w:ascii="Times New Roman" w:hAnsi="Times New Roman"/>
      </w:rPr>
      <w:instrText>PAGE   \* MERGEFORMAT</w:instrText>
    </w:r>
    <w:r w:rsidRPr="00046DBF">
      <w:rPr>
        <w:rFonts w:ascii="Times New Roman" w:hAnsi="Times New Roman"/>
      </w:rPr>
      <w:fldChar w:fldCharType="separate"/>
    </w:r>
    <w:r w:rsidR="00813A99">
      <w:rPr>
        <w:rFonts w:ascii="Times New Roman" w:hAnsi="Times New Roman"/>
        <w:noProof/>
      </w:rPr>
      <w:t>1</w:t>
    </w:r>
    <w:r w:rsidRPr="00046DBF">
      <w:rPr>
        <w:rFonts w:ascii="Times New Roman" w:hAnsi="Times New Roman"/>
      </w:rPr>
      <w:fldChar w:fldCharType="end"/>
    </w:r>
  </w:p>
  <w:p w14:paraId="3A018D9A" w14:textId="77777777" w:rsidR="00CF1E1F" w:rsidRDefault="00CF1E1F" w:rsidP="00CF1E1F">
    <w:pPr>
      <w:pStyle w:val="Hlavika"/>
      <w:rPr>
        <w:rFonts w:ascii="Times New Roman" w:hAnsi="Times New Roman"/>
      </w:rPr>
    </w:pPr>
    <w:r>
      <w:rPr>
        <w:rFonts w:ascii="Times New Roman" w:hAnsi="Times New Roman"/>
      </w:rPr>
      <w:t>Príloha č. 2</w:t>
    </w:r>
    <w:r w:rsidRPr="00A54618">
      <w:rPr>
        <w:rFonts w:ascii="Times New Roman" w:hAnsi="Times New Roman"/>
      </w:rPr>
      <w:t xml:space="preserve"> </w:t>
    </w:r>
    <w:r>
      <w:rPr>
        <w:rFonts w:ascii="Times New Roman" w:hAnsi="Times New Roman"/>
      </w:rPr>
      <w:t>Finančné a percentuálne limity</w:t>
    </w:r>
    <w:r w:rsidRPr="00A54618">
      <w:rPr>
        <w:rFonts w:ascii="Times New Roman" w:hAnsi="Times New Roman"/>
      </w:rPr>
      <w:t xml:space="preserve"> </w:t>
    </w:r>
  </w:p>
  <w:p w14:paraId="68A21480" w14:textId="77777777" w:rsidR="00CF1E1F" w:rsidRDefault="00CF1E1F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8ECBA0" w14:textId="77777777" w:rsidR="005227A4" w:rsidRDefault="005227A4" w:rsidP="0003152B">
      <w:pPr>
        <w:spacing w:after="0" w:line="240" w:lineRule="auto"/>
      </w:pPr>
      <w:r>
        <w:separator/>
      </w:r>
    </w:p>
  </w:footnote>
  <w:footnote w:type="continuationSeparator" w:id="0">
    <w:p w14:paraId="04C4CEBE" w14:textId="77777777" w:rsidR="005227A4" w:rsidRDefault="005227A4" w:rsidP="0003152B">
      <w:pPr>
        <w:spacing w:after="0" w:line="240" w:lineRule="auto"/>
      </w:pPr>
      <w:r>
        <w:continuationSeparator/>
      </w:r>
    </w:p>
  </w:footnote>
  <w:footnote w:id="1">
    <w:p w14:paraId="03C491A9" w14:textId="77777777" w:rsidR="0003152B" w:rsidRPr="000A1D17" w:rsidRDefault="0003152B" w:rsidP="0003152B">
      <w:pPr>
        <w:pStyle w:val="Textpoznmkypodiarou"/>
        <w:ind w:left="284" w:hanging="284"/>
        <w:jc w:val="both"/>
        <w:rPr>
          <w:color w:val="006600"/>
          <w:sz w:val="18"/>
          <w:szCs w:val="18"/>
        </w:rPr>
      </w:pPr>
      <w:r w:rsidRPr="00DB6916">
        <w:rPr>
          <w:rStyle w:val="Odkaznapoznmkupodiarou"/>
        </w:rPr>
        <w:footnoteRef/>
      </w:r>
      <w:r>
        <w:tab/>
      </w:r>
      <w:r w:rsidRPr="000A1D17">
        <w:rPr>
          <w:sz w:val="18"/>
          <w:szCs w:val="18"/>
        </w:rPr>
        <w:t xml:space="preserve">Všetky limity s väzbou na priame výdavky, pre ktoré nie je daň z pridanej hodnoty (ďalej len „DPH“) relevantná, sú uvedené </w:t>
      </w:r>
      <w:r w:rsidRPr="000A1D17">
        <w:rPr>
          <w:b/>
          <w:sz w:val="18"/>
          <w:szCs w:val="18"/>
        </w:rPr>
        <w:t>bez DPH</w:t>
      </w:r>
      <w:r w:rsidRPr="000A1D17">
        <w:rPr>
          <w:sz w:val="18"/>
          <w:szCs w:val="18"/>
        </w:rPr>
        <w:t>.</w:t>
      </w:r>
    </w:p>
  </w:footnote>
  <w:footnote w:id="2">
    <w:p w14:paraId="2714BA2B" w14:textId="77777777" w:rsidR="00274EC1" w:rsidRPr="00B13ED6" w:rsidRDefault="00274EC1" w:rsidP="00B13ED6">
      <w:pPr>
        <w:pStyle w:val="Textpoznmkypodiarou"/>
        <w:ind w:left="284" w:hanging="284"/>
        <w:jc w:val="both"/>
        <w:rPr>
          <w:sz w:val="18"/>
          <w:szCs w:val="18"/>
        </w:rPr>
      </w:pPr>
      <w:r w:rsidRPr="00B13ED6">
        <w:rPr>
          <w:rStyle w:val="Odkaznapoznmkupodiarou"/>
        </w:rPr>
        <w:footnoteRef/>
      </w:r>
      <w:r w:rsidRPr="00B13ED6">
        <w:t xml:space="preserve">   </w:t>
      </w:r>
      <w:r w:rsidRPr="001760FD">
        <w:rPr>
          <w:sz w:val="18"/>
          <w:szCs w:val="18"/>
        </w:rPr>
        <w:t>Priame výdavky tvoria súčet oprávnených výdavkov na stavebné práce, rezervu na nepredvídané výdavky, interiérové a exteriérové vybavenie, stavebný dozor</w:t>
      </w:r>
      <w:r w:rsidR="00FB292A">
        <w:rPr>
          <w:sz w:val="18"/>
          <w:szCs w:val="18"/>
        </w:rPr>
        <w:t xml:space="preserve">, </w:t>
      </w:r>
      <w:r w:rsidRPr="001760FD">
        <w:rPr>
          <w:sz w:val="18"/>
          <w:szCs w:val="18"/>
        </w:rPr>
        <w:t>projektovú dokumentáciu a energetický certifikát.</w:t>
      </w:r>
      <w:r>
        <w:rPr>
          <w:sz w:val="18"/>
          <w:szCs w:val="18"/>
        </w:rPr>
        <w:t xml:space="preserve"> </w:t>
      </w:r>
    </w:p>
  </w:footnote>
  <w:footnote w:id="3">
    <w:p w14:paraId="6136B8D2" w14:textId="77777777" w:rsidR="0003152B" w:rsidRPr="000A1D17" w:rsidRDefault="0003152B" w:rsidP="0003152B">
      <w:pPr>
        <w:pStyle w:val="Textpoznmkypodiarou"/>
        <w:ind w:left="284" w:hanging="284"/>
        <w:jc w:val="both"/>
        <w:rPr>
          <w:sz w:val="18"/>
          <w:szCs w:val="18"/>
        </w:rPr>
      </w:pPr>
      <w:r w:rsidRPr="000A1D17">
        <w:rPr>
          <w:rStyle w:val="Odkaznapoznmkupodiarou"/>
          <w:sz w:val="18"/>
          <w:szCs w:val="18"/>
        </w:rPr>
        <w:footnoteRef/>
      </w:r>
      <w:r w:rsidRPr="000A1D17">
        <w:rPr>
          <w:sz w:val="18"/>
          <w:szCs w:val="18"/>
        </w:rPr>
        <w:tab/>
      </w:r>
      <w:r w:rsidR="00781AFF">
        <w:rPr>
          <w:sz w:val="18"/>
          <w:szCs w:val="18"/>
        </w:rPr>
        <w:t>Limit z c</w:t>
      </w:r>
      <w:r w:rsidRPr="003F35A2">
        <w:rPr>
          <w:sz w:val="18"/>
          <w:szCs w:val="18"/>
        </w:rPr>
        <w:t>elkových oprávnených výdavkov na stavebné práce</w:t>
      </w:r>
      <w:r w:rsidR="00002CF9" w:rsidRPr="00B13ED6">
        <w:rPr>
          <w:sz w:val="18"/>
          <w:szCs w:val="18"/>
        </w:rPr>
        <w:t xml:space="preserve"> (s DPH).</w:t>
      </w:r>
    </w:p>
  </w:footnote>
  <w:footnote w:id="4">
    <w:p w14:paraId="0B5D28C8" w14:textId="77777777" w:rsidR="0003152B" w:rsidRPr="000A1D17" w:rsidRDefault="0003152B" w:rsidP="0003152B">
      <w:pPr>
        <w:pStyle w:val="Textpoznmkypodiarou"/>
        <w:ind w:left="284" w:hanging="284"/>
        <w:jc w:val="both"/>
        <w:rPr>
          <w:sz w:val="18"/>
          <w:szCs w:val="18"/>
        </w:rPr>
      </w:pPr>
      <w:r w:rsidRPr="000A1D17">
        <w:rPr>
          <w:rStyle w:val="Odkaznapoznmkupodiarou"/>
          <w:sz w:val="18"/>
          <w:szCs w:val="18"/>
        </w:rPr>
        <w:footnoteRef/>
      </w:r>
      <w:r w:rsidRPr="000A1D17">
        <w:rPr>
          <w:sz w:val="18"/>
          <w:szCs w:val="18"/>
        </w:rPr>
        <w:tab/>
        <w:t xml:space="preserve">Typy budov pozemných stavieb.  </w:t>
      </w:r>
    </w:p>
  </w:footnote>
  <w:footnote w:id="5">
    <w:p w14:paraId="0FF247FE" w14:textId="47900DCC" w:rsidR="0003152B" w:rsidRPr="000A1D17" w:rsidRDefault="0003152B" w:rsidP="0003152B">
      <w:pPr>
        <w:pStyle w:val="Textpoznmkypodiarou"/>
        <w:ind w:left="284" w:hanging="284"/>
        <w:jc w:val="both"/>
        <w:rPr>
          <w:sz w:val="18"/>
          <w:szCs w:val="18"/>
        </w:rPr>
      </w:pPr>
      <w:r w:rsidRPr="000A1D17">
        <w:rPr>
          <w:rStyle w:val="Odkaznapoznmkupodiarou"/>
          <w:sz w:val="18"/>
          <w:szCs w:val="18"/>
        </w:rPr>
        <w:footnoteRef/>
      </w:r>
      <w:r w:rsidRPr="000A1D17">
        <w:rPr>
          <w:sz w:val="18"/>
          <w:szCs w:val="18"/>
        </w:rPr>
        <w:tab/>
        <w:t>Stavby charakterizované pozd</w:t>
      </w:r>
      <w:r w:rsidR="00565017">
        <w:rPr>
          <w:sz w:val="18"/>
          <w:szCs w:val="18"/>
        </w:rPr>
        <w:t>ĺ</w:t>
      </w:r>
      <w:r w:rsidRPr="000A1D17">
        <w:rPr>
          <w:sz w:val="18"/>
          <w:szCs w:val="18"/>
        </w:rPr>
        <w:t xml:space="preserve">žnou osou výstavby. </w:t>
      </w:r>
    </w:p>
  </w:footnote>
  <w:footnote w:id="6">
    <w:p w14:paraId="5CC08BC0" w14:textId="77777777" w:rsidR="0003152B" w:rsidRPr="000A1D17" w:rsidRDefault="0003152B" w:rsidP="00B13ED6">
      <w:pPr>
        <w:pStyle w:val="Textpoznmkypodiarou"/>
        <w:ind w:left="284" w:hanging="284"/>
        <w:jc w:val="both"/>
        <w:rPr>
          <w:sz w:val="18"/>
          <w:szCs w:val="18"/>
        </w:rPr>
      </w:pPr>
      <w:r w:rsidRPr="000A1D17">
        <w:rPr>
          <w:rStyle w:val="Odkaznapoznmkupodiarou"/>
          <w:sz w:val="18"/>
          <w:szCs w:val="18"/>
        </w:rPr>
        <w:footnoteRef/>
      </w:r>
      <w:r w:rsidRPr="000A1D17">
        <w:rPr>
          <w:sz w:val="18"/>
          <w:szCs w:val="18"/>
        </w:rPr>
        <w:t xml:space="preserve"> </w:t>
      </w:r>
      <w:r w:rsidRPr="000A1D17">
        <w:rPr>
          <w:sz w:val="18"/>
          <w:szCs w:val="18"/>
        </w:rPr>
        <w:tab/>
      </w:r>
      <w:r w:rsidR="00781AFF">
        <w:rPr>
          <w:sz w:val="18"/>
          <w:szCs w:val="18"/>
        </w:rPr>
        <w:t>Limit z c</w:t>
      </w:r>
      <w:r w:rsidRPr="003F35A2">
        <w:rPr>
          <w:sz w:val="18"/>
          <w:szCs w:val="18"/>
        </w:rPr>
        <w:t>elkových oprávnených výdavkov na stavebné práce</w:t>
      </w:r>
      <w:r w:rsidR="003F35A2">
        <w:rPr>
          <w:sz w:val="18"/>
          <w:szCs w:val="18"/>
        </w:rPr>
        <w:t xml:space="preserve"> vrátane výdavkov na exteriérové a</w:t>
      </w:r>
      <w:r w:rsidR="00751434">
        <w:rPr>
          <w:sz w:val="18"/>
          <w:szCs w:val="18"/>
        </w:rPr>
        <w:t> </w:t>
      </w:r>
      <w:r w:rsidR="003F35A2">
        <w:rPr>
          <w:sz w:val="18"/>
          <w:szCs w:val="18"/>
        </w:rPr>
        <w:t>interiérové</w:t>
      </w:r>
      <w:r w:rsidR="00751434">
        <w:rPr>
          <w:sz w:val="18"/>
          <w:szCs w:val="18"/>
        </w:rPr>
        <w:t xml:space="preserve"> vybavenie</w:t>
      </w:r>
      <w:r w:rsidR="00751434" w:rsidRPr="00B13ED6">
        <w:rPr>
          <w:sz w:val="18"/>
          <w:szCs w:val="18"/>
        </w:rPr>
        <w:t xml:space="preserve"> (s </w:t>
      </w:r>
      <w:r w:rsidR="00002CF9" w:rsidRPr="00B13ED6">
        <w:rPr>
          <w:sz w:val="18"/>
          <w:szCs w:val="18"/>
        </w:rPr>
        <w:t>DPH)</w:t>
      </w:r>
      <w:r w:rsidR="00002CF9" w:rsidRPr="003F35A2">
        <w:rPr>
          <w:sz w:val="18"/>
          <w:szCs w:val="18"/>
        </w:rPr>
        <w:t>.</w:t>
      </w:r>
    </w:p>
  </w:footnote>
  <w:footnote w:id="7">
    <w:p w14:paraId="5CBB19D2" w14:textId="72116330" w:rsidR="001E0554" w:rsidRDefault="001E0554" w:rsidP="003E3855">
      <w:pPr>
        <w:autoSpaceDE w:val="0"/>
        <w:autoSpaceDN w:val="0"/>
        <w:adjustRightInd w:val="0"/>
        <w:spacing w:after="0" w:line="240" w:lineRule="auto"/>
        <w:ind w:left="284" w:hanging="284"/>
        <w:jc w:val="both"/>
      </w:pPr>
      <w:r>
        <w:rPr>
          <w:rStyle w:val="Odkaznapoznmkupodiarou"/>
        </w:rPr>
        <w:footnoteRef/>
      </w:r>
      <w:r>
        <w:t xml:space="preserve">    </w:t>
      </w:r>
      <w:r w:rsidRPr="003E3855">
        <w:rPr>
          <w:rFonts w:ascii="Times New Roman" w:eastAsiaTheme="minorHAnsi" w:hAnsi="Times New Roman"/>
          <w:sz w:val="18"/>
          <w:szCs w:val="18"/>
          <w:lang w:eastAsia="en-US"/>
        </w:rPr>
        <w:t xml:space="preserve">V prípade osoby, ktorá pracuje na projekte na základe pracovného pomeru. Oprávneným výdavkom je </w:t>
      </w:r>
      <w:r w:rsidRPr="003E3855">
        <w:rPr>
          <w:rFonts w:ascii="Times New Roman" w:eastAsiaTheme="minorHAnsi" w:hAnsi="Times New Roman"/>
          <w:bCs/>
          <w:sz w:val="18"/>
          <w:szCs w:val="18"/>
          <w:lang w:eastAsia="en-US"/>
        </w:rPr>
        <w:t>cena práce</w:t>
      </w:r>
      <w:r w:rsidRPr="003E3855">
        <w:rPr>
          <w:rFonts w:ascii="Times New Roman" w:eastAsiaTheme="minorHAnsi" w:hAnsi="Times New Roman"/>
          <w:sz w:val="18"/>
          <w:szCs w:val="18"/>
          <w:lang w:eastAsia="en-US"/>
        </w:rPr>
        <w:t>, t.</w:t>
      </w:r>
      <w:r w:rsidR="000A06BA">
        <w:rPr>
          <w:rFonts w:ascii="Times New Roman" w:eastAsiaTheme="minorHAnsi" w:hAnsi="Times New Roman"/>
          <w:sz w:val="18"/>
          <w:szCs w:val="18"/>
          <w:lang w:eastAsia="en-US"/>
        </w:rPr>
        <w:t xml:space="preserve"> </w:t>
      </w:r>
      <w:r w:rsidRPr="003E3855">
        <w:rPr>
          <w:rFonts w:ascii="Times New Roman" w:eastAsiaTheme="minorHAnsi" w:hAnsi="Times New Roman"/>
          <w:sz w:val="18"/>
          <w:szCs w:val="18"/>
          <w:lang w:eastAsia="en-US"/>
        </w:rPr>
        <w:t>j. hrubá mesačná mzda (ohraničená uvedeným FL) a jej zodpovedajúce zákonné odvody</w:t>
      </w:r>
      <w:r w:rsidR="002135AA">
        <w:rPr>
          <w:rFonts w:ascii="Times New Roman" w:eastAsiaTheme="minorHAnsi" w:hAnsi="Times New Roman"/>
          <w:sz w:val="18"/>
          <w:szCs w:val="18"/>
          <w:lang w:eastAsia="en-US"/>
        </w:rPr>
        <w:t xml:space="preserve"> </w:t>
      </w:r>
      <w:r w:rsidRPr="003E3855">
        <w:rPr>
          <w:rFonts w:ascii="Times New Roman" w:eastAsiaTheme="minorHAnsi" w:hAnsi="Times New Roman"/>
          <w:sz w:val="18"/>
          <w:szCs w:val="18"/>
          <w:lang w:eastAsia="en-US"/>
        </w:rPr>
        <w:t xml:space="preserve">zamestnávateľa. Uvedený FL sa aplikuje v prípade plného (100 %) pracovného úväzku. V prípade zamestnanca, ktorý pracuje </w:t>
      </w:r>
      <w:r w:rsidRPr="003E3855">
        <w:rPr>
          <w:rFonts w:ascii="Times New Roman" w:eastAsiaTheme="minorHAnsi" w:hAnsi="Times New Roman"/>
          <w:bCs/>
          <w:sz w:val="18"/>
          <w:szCs w:val="18"/>
          <w:lang w:eastAsia="en-US"/>
        </w:rPr>
        <w:t>iba na projekte/projektoch spolufinancovanom z EŠIF</w:t>
      </w:r>
      <w:r w:rsidRPr="003E3855">
        <w:rPr>
          <w:rFonts w:ascii="Times New Roman" w:eastAsiaTheme="minorHAnsi" w:hAnsi="Times New Roman"/>
          <w:sz w:val="18"/>
          <w:szCs w:val="18"/>
          <w:lang w:eastAsia="en-US"/>
        </w:rPr>
        <w:t>, t. j. nevykonáva iné</w:t>
      </w:r>
      <w:r w:rsidR="002135AA">
        <w:rPr>
          <w:rFonts w:ascii="Times New Roman" w:eastAsiaTheme="minorHAnsi" w:hAnsi="Times New Roman"/>
          <w:sz w:val="18"/>
          <w:szCs w:val="18"/>
          <w:lang w:eastAsia="en-US"/>
        </w:rPr>
        <w:t xml:space="preserve"> </w:t>
      </w:r>
      <w:r w:rsidRPr="003E3855">
        <w:rPr>
          <w:rFonts w:ascii="Times New Roman" w:eastAsiaTheme="minorHAnsi" w:hAnsi="Times New Roman"/>
          <w:sz w:val="18"/>
          <w:szCs w:val="18"/>
          <w:lang w:eastAsia="en-US"/>
        </w:rPr>
        <w:t xml:space="preserve">pracovné činnosti financované z iných zdrojov Prijímateľa, </w:t>
      </w:r>
      <w:r w:rsidRPr="003E3855">
        <w:rPr>
          <w:rFonts w:ascii="Times New Roman" w:eastAsiaTheme="minorHAnsi" w:hAnsi="Times New Roman"/>
          <w:bCs/>
          <w:sz w:val="18"/>
          <w:szCs w:val="18"/>
          <w:lang w:eastAsia="en-US"/>
        </w:rPr>
        <w:t xml:space="preserve">je oprávneným výdavkom aj odmena ako zložka mzdy </w:t>
      </w:r>
      <w:r w:rsidRPr="003E3855">
        <w:rPr>
          <w:rFonts w:ascii="Times New Roman" w:eastAsiaTheme="minorHAnsi" w:hAnsi="Times New Roman"/>
          <w:sz w:val="18"/>
          <w:szCs w:val="18"/>
          <w:lang w:eastAsia="en-US"/>
        </w:rPr>
        <w:t xml:space="preserve">(v zmysle § 118 zákonníka práce). Nakoľko odmena tvorí (v uvedenom prípade) </w:t>
      </w:r>
      <w:r w:rsidR="000A06BA">
        <w:rPr>
          <w:rFonts w:ascii="Times New Roman" w:eastAsiaTheme="minorHAnsi" w:hAnsi="Times New Roman"/>
          <w:sz w:val="18"/>
          <w:szCs w:val="18"/>
          <w:lang w:eastAsia="en-US"/>
        </w:rPr>
        <w:t>neoddeliteľnú</w:t>
      </w:r>
      <w:r w:rsidR="002135AA">
        <w:rPr>
          <w:rFonts w:ascii="Times New Roman" w:eastAsiaTheme="minorHAnsi" w:hAnsi="Times New Roman"/>
          <w:sz w:val="18"/>
          <w:szCs w:val="18"/>
          <w:lang w:eastAsia="en-US"/>
        </w:rPr>
        <w:t xml:space="preserve"> </w:t>
      </w:r>
      <w:r w:rsidRPr="003E3855">
        <w:rPr>
          <w:rFonts w:ascii="Times New Roman" w:eastAsiaTheme="minorHAnsi" w:hAnsi="Times New Roman"/>
          <w:sz w:val="18"/>
          <w:szCs w:val="18"/>
          <w:lang w:eastAsia="en-US"/>
        </w:rPr>
        <w:t>súčasť hrubej mesačnej mzdy, výška odmeny na mesačnej báze je limitovaná výškou FL stanoveného pre</w:t>
      </w:r>
      <w:r w:rsidR="00D4559B">
        <w:rPr>
          <w:rFonts w:ascii="Times New Roman" w:eastAsiaTheme="minorHAnsi" w:hAnsi="Times New Roman"/>
          <w:sz w:val="18"/>
          <w:szCs w:val="18"/>
          <w:lang w:eastAsia="en-US"/>
        </w:rPr>
        <w:t> </w:t>
      </w:r>
      <w:r w:rsidRPr="003E3855">
        <w:rPr>
          <w:rFonts w:ascii="Times New Roman" w:eastAsiaTheme="minorHAnsi" w:hAnsi="Times New Roman"/>
          <w:sz w:val="18"/>
          <w:szCs w:val="18"/>
          <w:lang w:eastAsia="en-US"/>
        </w:rPr>
        <w:t>hrubú mesačnú mzdu na úrovni jednotlivých pracovných pozícií. Analogicky, výška odmeny na ročnej báze</w:t>
      </w:r>
      <w:r w:rsidR="002135AA">
        <w:rPr>
          <w:rFonts w:ascii="Times New Roman" w:eastAsiaTheme="minorHAnsi" w:hAnsi="Times New Roman"/>
          <w:sz w:val="18"/>
          <w:szCs w:val="18"/>
          <w:lang w:eastAsia="en-US"/>
        </w:rPr>
        <w:t xml:space="preserve"> </w:t>
      </w:r>
      <w:r w:rsidRPr="003E3855">
        <w:rPr>
          <w:rFonts w:ascii="Times New Roman" w:eastAsiaTheme="minorHAnsi" w:hAnsi="Times New Roman"/>
          <w:sz w:val="18"/>
          <w:szCs w:val="18"/>
          <w:lang w:eastAsia="en-US"/>
        </w:rPr>
        <w:t>predstavuje súčin FL stanoveného pre hrubú mesačnú mzdu (na úrovni jednotlivých pracovných pozícií) x 12 mesiacov v roku.</w:t>
      </w:r>
    </w:p>
  </w:footnote>
  <w:footnote w:id="8">
    <w:p w14:paraId="31BDD02F" w14:textId="715A6D8D" w:rsidR="002135AA" w:rsidRDefault="002135AA" w:rsidP="003E3855">
      <w:pPr>
        <w:autoSpaceDE w:val="0"/>
        <w:autoSpaceDN w:val="0"/>
        <w:adjustRightInd w:val="0"/>
        <w:spacing w:after="0" w:line="240" w:lineRule="auto"/>
        <w:ind w:left="284" w:hanging="284"/>
        <w:jc w:val="both"/>
      </w:pPr>
      <w:r>
        <w:rPr>
          <w:rStyle w:val="Odkaznapoznmkupodiarou"/>
        </w:rPr>
        <w:footnoteRef/>
      </w:r>
      <w:r>
        <w:t xml:space="preserve">   </w:t>
      </w:r>
      <w:r w:rsidRPr="003E3855">
        <w:rPr>
          <w:rFonts w:ascii="Times New Roman" w:eastAsiaTheme="minorHAnsi" w:hAnsi="Times New Roman"/>
          <w:sz w:val="18"/>
          <w:szCs w:val="18"/>
          <w:lang w:eastAsia="en-US"/>
        </w:rPr>
        <w:t>V prípade osoby, ktorá pracuje na projekte na základe dohody o práci vykonávanej mimo pracovného pomeru (mimo pracovným pomerom sa rozumejú vzťahy uzatvorené v zmysle ustanovení § 223 až 228</w:t>
      </w:r>
      <w:r>
        <w:rPr>
          <w:rFonts w:ascii="Times New Roman" w:eastAsiaTheme="minorHAnsi" w:hAnsi="Times New Roman"/>
          <w:sz w:val="18"/>
          <w:szCs w:val="18"/>
          <w:lang w:eastAsia="en-US"/>
        </w:rPr>
        <w:t xml:space="preserve"> </w:t>
      </w:r>
      <w:r w:rsidRPr="003E3855">
        <w:rPr>
          <w:rFonts w:ascii="Times New Roman" w:eastAsiaTheme="minorHAnsi" w:hAnsi="Times New Roman"/>
          <w:sz w:val="18"/>
          <w:szCs w:val="18"/>
          <w:lang w:eastAsia="en-US"/>
        </w:rPr>
        <w:t xml:space="preserve">zákona č. 311/2001 Z. z. Zákonníka práce v znení neskorších predpisov). Oprávneným výdavkom je </w:t>
      </w:r>
      <w:r w:rsidRPr="003E3855">
        <w:rPr>
          <w:rFonts w:ascii="Times New Roman" w:eastAsiaTheme="minorHAnsi" w:hAnsi="Times New Roman"/>
          <w:bCs/>
          <w:sz w:val="18"/>
          <w:szCs w:val="18"/>
          <w:lang w:eastAsia="en-US"/>
        </w:rPr>
        <w:t>cena práce</w:t>
      </w:r>
      <w:r w:rsidRPr="003E3855">
        <w:rPr>
          <w:rFonts w:ascii="Times New Roman" w:eastAsiaTheme="minorHAnsi" w:hAnsi="Times New Roman"/>
          <w:sz w:val="18"/>
          <w:szCs w:val="18"/>
          <w:lang w:eastAsia="en-US"/>
        </w:rPr>
        <w:t>, t.</w:t>
      </w:r>
      <w:r w:rsidR="000A06BA">
        <w:rPr>
          <w:rFonts w:ascii="Times New Roman" w:eastAsiaTheme="minorHAnsi" w:hAnsi="Times New Roman"/>
          <w:sz w:val="18"/>
          <w:szCs w:val="18"/>
          <w:lang w:eastAsia="en-US"/>
        </w:rPr>
        <w:t xml:space="preserve"> </w:t>
      </w:r>
      <w:r w:rsidRPr="003E3855">
        <w:rPr>
          <w:rFonts w:ascii="Times New Roman" w:eastAsiaTheme="minorHAnsi" w:hAnsi="Times New Roman"/>
          <w:sz w:val="18"/>
          <w:szCs w:val="18"/>
          <w:lang w:eastAsia="en-US"/>
        </w:rPr>
        <w:t>j. hrubá hodinová odmena (ohraničená uvedeným FL) a jej zodpovedajúce zákonné odvody</w:t>
      </w:r>
      <w:r>
        <w:rPr>
          <w:rFonts w:ascii="Times New Roman" w:eastAsiaTheme="minorHAnsi" w:hAnsi="Times New Roman"/>
          <w:sz w:val="18"/>
          <w:szCs w:val="18"/>
          <w:lang w:eastAsia="en-US"/>
        </w:rPr>
        <w:t xml:space="preserve"> </w:t>
      </w:r>
      <w:r w:rsidRPr="003E3855">
        <w:rPr>
          <w:rFonts w:ascii="Times New Roman" w:eastAsiaTheme="minorHAnsi" w:hAnsi="Times New Roman"/>
          <w:sz w:val="18"/>
          <w:szCs w:val="18"/>
          <w:lang w:eastAsia="en-US"/>
        </w:rPr>
        <w:t>zamestnávateľa.</w:t>
      </w:r>
    </w:p>
  </w:footnote>
  <w:footnote w:id="9">
    <w:p w14:paraId="61BE3298" w14:textId="77777777" w:rsidR="00B12912" w:rsidRPr="000A1D17" w:rsidRDefault="00B12912" w:rsidP="00B12912">
      <w:pPr>
        <w:pStyle w:val="Textpoznmkypodiarou"/>
        <w:ind w:left="284" w:hanging="284"/>
        <w:jc w:val="both"/>
        <w:rPr>
          <w:sz w:val="18"/>
          <w:szCs w:val="18"/>
        </w:rPr>
      </w:pPr>
      <w:r w:rsidRPr="000A1D17">
        <w:rPr>
          <w:rStyle w:val="Odkaznapoznmkupodiarou"/>
          <w:sz w:val="18"/>
          <w:szCs w:val="18"/>
        </w:rPr>
        <w:footnoteRef/>
      </w:r>
      <w:r w:rsidRPr="000A1D17">
        <w:rPr>
          <w:sz w:val="18"/>
          <w:szCs w:val="18"/>
        </w:rPr>
        <w:tab/>
        <w:t>Všetky limity s väzbou na nepriame výdavky, pre ktoré nie je DPH relevantná</w:t>
      </w:r>
      <w:r w:rsidR="00751434">
        <w:rPr>
          <w:sz w:val="18"/>
          <w:szCs w:val="18"/>
        </w:rPr>
        <w:t>,</w:t>
      </w:r>
      <w:r w:rsidRPr="000A1D17">
        <w:rPr>
          <w:sz w:val="18"/>
          <w:szCs w:val="18"/>
        </w:rPr>
        <w:t xml:space="preserve"> sú uvedené bez DPH.</w:t>
      </w:r>
    </w:p>
  </w:footnote>
  <w:footnote w:id="10">
    <w:p w14:paraId="58A7D5FF" w14:textId="77777777" w:rsidR="00386E51" w:rsidRPr="000A1D17" w:rsidRDefault="00386E51" w:rsidP="00386E51">
      <w:pPr>
        <w:pStyle w:val="Textpoznmkypodiarou"/>
        <w:ind w:left="284" w:hanging="284"/>
        <w:jc w:val="both"/>
        <w:rPr>
          <w:sz w:val="18"/>
          <w:szCs w:val="18"/>
        </w:rPr>
      </w:pPr>
      <w:r w:rsidRPr="000A1D17">
        <w:rPr>
          <w:rStyle w:val="Odkaznapoznmkupodiarou"/>
          <w:sz w:val="18"/>
          <w:szCs w:val="18"/>
        </w:rPr>
        <w:footnoteRef/>
      </w:r>
      <w:r w:rsidRPr="000A1D17">
        <w:rPr>
          <w:sz w:val="18"/>
          <w:szCs w:val="18"/>
        </w:rPr>
        <w:tab/>
        <w:t xml:space="preserve">Nepriame výdavky sú také výdavky, ktoré súvisia </w:t>
      </w:r>
      <w:r w:rsidRPr="000A1D17">
        <w:rPr>
          <w:b/>
          <w:sz w:val="18"/>
          <w:szCs w:val="18"/>
        </w:rPr>
        <w:t>nepriamo</w:t>
      </w:r>
      <w:r w:rsidRPr="000A1D17">
        <w:rPr>
          <w:sz w:val="18"/>
          <w:szCs w:val="18"/>
        </w:rPr>
        <w:t xml:space="preserve"> s realizáciou projektu (resp. nemôžu byť priamo priradené k</w:t>
      </w:r>
      <w:r>
        <w:rPr>
          <w:sz w:val="18"/>
          <w:szCs w:val="18"/>
        </w:rPr>
        <w:t> </w:t>
      </w:r>
      <w:r w:rsidRPr="000A1D17">
        <w:rPr>
          <w:sz w:val="18"/>
          <w:szCs w:val="18"/>
        </w:rPr>
        <w:t xml:space="preserve">niektorej z hlavných aktivít projektu) a sú vynaložené na zabezpečenie </w:t>
      </w:r>
      <w:r w:rsidRPr="000A1D17">
        <w:rPr>
          <w:b/>
          <w:sz w:val="18"/>
          <w:szCs w:val="18"/>
        </w:rPr>
        <w:t>podporných aktivít projektu</w:t>
      </w:r>
      <w:r w:rsidRPr="000A1D17">
        <w:rPr>
          <w:sz w:val="18"/>
          <w:szCs w:val="18"/>
        </w:rPr>
        <w:t xml:space="preserve"> (riadenie projektu /interné, alebo externé/ a informovanie a komunikáciu). </w:t>
      </w:r>
    </w:p>
  </w:footnote>
  <w:footnote w:id="11">
    <w:p w14:paraId="39C97D3D" w14:textId="3B894F6E" w:rsidR="00A637F2" w:rsidRPr="00B13ED6" w:rsidRDefault="00A637F2">
      <w:pPr>
        <w:pStyle w:val="Textpoznmkypodiarou"/>
        <w:rPr>
          <w:sz w:val="18"/>
          <w:szCs w:val="18"/>
        </w:rPr>
      </w:pPr>
      <w:r>
        <w:rPr>
          <w:rStyle w:val="Odkaznapoznmkupodiarou"/>
        </w:rPr>
        <w:footnoteRef/>
      </w:r>
      <w:r>
        <w:t xml:space="preserve">    </w:t>
      </w:r>
      <w:r w:rsidRPr="00B13ED6">
        <w:rPr>
          <w:sz w:val="18"/>
          <w:szCs w:val="18"/>
        </w:rPr>
        <w:t>Limit z celkových priamych oprávnených výdavkov pri investičných projektoch</w:t>
      </w:r>
      <w:r w:rsidR="0011472D">
        <w:rPr>
          <w:sz w:val="18"/>
          <w:szCs w:val="18"/>
        </w:rPr>
        <w:t xml:space="preserve"> (s DPH)</w:t>
      </w:r>
      <w:r w:rsidR="001968B1">
        <w:rPr>
          <w:sz w:val="18"/>
          <w:szCs w:val="18"/>
        </w:rPr>
        <w:t>.</w:t>
      </w:r>
    </w:p>
  </w:footnote>
  <w:footnote w:id="12">
    <w:p w14:paraId="01D672B1" w14:textId="233803D4" w:rsidR="00EF70E1" w:rsidRDefault="00EF70E1" w:rsidP="00EF70E1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Pr="000D09A6">
        <w:rPr>
          <w:sz w:val="18"/>
          <w:szCs w:val="18"/>
        </w:rPr>
        <w:t>Týmto nie je dotknutá možnosť, že odplata za služby</w:t>
      </w:r>
      <w:r w:rsidR="00A800CF">
        <w:rPr>
          <w:sz w:val="18"/>
          <w:szCs w:val="18"/>
        </w:rPr>
        <w:t xml:space="preserve"> (resp. mzda/odmena)</w:t>
      </w:r>
      <w:r w:rsidRPr="000D09A6">
        <w:rPr>
          <w:sz w:val="18"/>
          <w:szCs w:val="18"/>
        </w:rPr>
        <w:t xml:space="preserve"> dohodnutá medzi dodávateľom</w:t>
      </w:r>
      <w:r w:rsidR="00A800CF">
        <w:rPr>
          <w:sz w:val="18"/>
          <w:szCs w:val="18"/>
        </w:rPr>
        <w:t xml:space="preserve"> (resp. zamestnancom)</w:t>
      </w:r>
      <w:r w:rsidRPr="000D09A6">
        <w:rPr>
          <w:sz w:val="18"/>
          <w:szCs w:val="18"/>
        </w:rPr>
        <w:t xml:space="preserve"> a prijímateľom je vyššia ako tu uvedené hodnoty FL, avšak rozdiel medzi dohodnutou odplatou</w:t>
      </w:r>
      <w:r w:rsidR="00A800CF">
        <w:rPr>
          <w:sz w:val="18"/>
          <w:szCs w:val="18"/>
        </w:rPr>
        <w:t xml:space="preserve"> (mzdou/odmenou)</w:t>
      </w:r>
      <w:r w:rsidRPr="000D09A6">
        <w:rPr>
          <w:sz w:val="18"/>
          <w:szCs w:val="18"/>
        </w:rPr>
        <w:t xml:space="preserve"> a uvedenými hodnotami FL bude určený ako neoprávnený výdavok.</w:t>
      </w:r>
    </w:p>
  </w:footnote>
  <w:footnote w:id="13">
    <w:p w14:paraId="1C2D3B57" w14:textId="77777777" w:rsidR="009A4121" w:rsidRDefault="009A4121" w:rsidP="009A412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ins w:id="12" w:author="Veronika Jesenská" w:date="2016-08-25T12:05:00Z"/>
        </w:rPr>
      </w:pPr>
      <w:ins w:id="13" w:author="Veronika Jesenská" w:date="2016-08-25T12:05:00Z">
        <w:r>
          <w:rPr>
            <w:rStyle w:val="Odkaznapoznmkupodiarou"/>
          </w:rPr>
          <w:footnoteRef/>
        </w:r>
        <w:r>
          <w:t xml:space="preserve">    </w:t>
        </w:r>
        <w:r w:rsidRPr="003E3855">
          <w:rPr>
            <w:rFonts w:ascii="Times New Roman" w:eastAsiaTheme="minorHAnsi" w:hAnsi="Times New Roman"/>
            <w:sz w:val="18"/>
            <w:szCs w:val="18"/>
            <w:lang w:eastAsia="en-US"/>
          </w:rPr>
          <w:t xml:space="preserve">V prípade osoby, ktorá pracuje na projekte na základe pracovného pomeru. Oprávneným výdavkom je </w:t>
        </w:r>
        <w:r w:rsidRPr="003E3855">
          <w:rPr>
            <w:rFonts w:ascii="Times New Roman" w:eastAsiaTheme="minorHAnsi" w:hAnsi="Times New Roman"/>
            <w:bCs/>
            <w:sz w:val="18"/>
            <w:szCs w:val="18"/>
            <w:lang w:eastAsia="en-US"/>
          </w:rPr>
          <w:t>cena práce</w:t>
        </w:r>
        <w:r w:rsidRPr="003E3855">
          <w:rPr>
            <w:rFonts w:ascii="Times New Roman" w:eastAsiaTheme="minorHAnsi" w:hAnsi="Times New Roman"/>
            <w:sz w:val="18"/>
            <w:szCs w:val="18"/>
            <w:lang w:eastAsia="en-US"/>
          </w:rPr>
          <w:t>, t.</w:t>
        </w:r>
        <w:r>
          <w:rPr>
            <w:rFonts w:ascii="Times New Roman" w:eastAsiaTheme="minorHAnsi" w:hAnsi="Times New Roman"/>
            <w:sz w:val="18"/>
            <w:szCs w:val="18"/>
            <w:lang w:eastAsia="en-US"/>
          </w:rPr>
          <w:t xml:space="preserve"> </w:t>
        </w:r>
        <w:r w:rsidRPr="003E3855">
          <w:rPr>
            <w:rFonts w:ascii="Times New Roman" w:eastAsiaTheme="minorHAnsi" w:hAnsi="Times New Roman"/>
            <w:sz w:val="18"/>
            <w:szCs w:val="18"/>
            <w:lang w:eastAsia="en-US"/>
          </w:rPr>
          <w:t>j. hrubá mesačná mzda (ohraničená uvedeným FL) a jej zodpovedajúce zákonné odvody</w:t>
        </w:r>
        <w:r>
          <w:rPr>
            <w:rFonts w:ascii="Times New Roman" w:eastAsiaTheme="minorHAnsi" w:hAnsi="Times New Roman"/>
            <w:sz w:val="18"/>
            <w:szCs w:val="18"/>
            <w:lang w:eastAsia="en-US"/>
          </w:rPr>
          <w:t xml:space="preserve"> </w:t>
        </w:r>
        <w:r w:rsidRPr="003E3855">
          <w:rPr>
            <w:rFonts w:ascii="Times New Roman" w:eastAsiaTheme="minorHAnsi" w:hAnsi="Times New Roman"/>
            <w:sz w:val="18"/>
            <w:szCs w:val="18"/>
            <w:lang w:eastAsia="en-US"/>
          </w:rPr>
          <w:t xml:space="preserve">zamestnávateľa. Uvedený FL sa aplikuje v prípade plného (100 %) pracovného úväzku. V prípade zamestnanca, ktorý pracuje </w:t>
        </w:r>
        <w:r w:rsidRPr="003E3855">
          <w:rPr>
            <w:rFonts w:ascii="Times New Roman" w:eastAsiaTheme="minorHAnsi" w:hAnsi="Times New Roman"/>
            <w:bCs/>
            <w:sz w:val="18"/>
            <w:szCs w:val="18"/>
            <w:lang w:eastAsia="en-US"/>
          </w:rPr>
          <w:t>iba na projekte/projektoch spolufinancovanom z EŠIF</w:t>
        </w:r>
        <w:r w:rsidRPr="003E3855">
          <w:rPr>
            <w:rFonts w:ascii="Times New Roman" w:eastAsiaTheme="minorHAnsi" w:hAnsi="Times New Roman"/>
            <w:sz w:val="18"/>
            <w:szCs w:val="18"/>
            <w:lang w:eastAsia="en-US"/>
          </w:rPr>
          <w:t>, t. j. nevykonáva iné</w:t>
        </w:r>
        <w:r>
          <w:rPr>
            <w:rFonts w:ascii="Times New Roman" w:eastAsiaTheme="minorHAnsi" w:hAnsi="Times New Roman"/>
            <w:sz w:val="18"/>
            <w:szCs w:val="18"/>
            <w:lang w:eastAsia="en-US"/>
          </w:rPr>
          <w:t xml:space="preserve"> </w:t>
        </w:r>
        <w:r w:rsidRPr="003E3855">
          <w:rPr>
            <w:rFonts w:ascii="Times New Roman" w:eastAsiaTheme="minorHAnsi" w:hAnsi="Times New Roman"/>
            <w:sz w:val="18"/>
            <w:szCs w:val="18"/>
            <w:lang w:eastAsia="en-US"/>
          </w:rPr>
          <w:t xml:space="preserve">pracovné činnosti financované z iných zdrojov Prijímateľa, </w:t>
        </w:r>
        <w:r w:rsidRPr="003E3855">
          <w:rPr>
            <w:rFonts w:ascii="Times New Roman" w:eastAsiaTheme="minorHAnsi" w:hAnsi="Times New Roman"/>
            <w:bCs/>
            <w:sz w:val="18"/>
            <w:szCs w:val="18"/>
            <w:lang w:eastAsia="en-US"/>
          </w:rPr>
          <w:t xml:space="preserve">je oprávneným výdavkom aj odmena ako zložka mzdy </w:t>
        </w:r>
        <w:r w:rsidRPr="003E3855">
          <w:rPr>
            <w:rFonts w:ascii="Times New Roman" w:eastAsiaTheme="minorHAnsi" w:hAnsi="Times New Roman"/>
            <w:sz w:val="18"/>
            <w:szCs w:val="18"/>
            <w:lang w:eastAsia="en-US"/>
          </w:rPr>
          <w:t xml:space="preserve">(v zmysle § 118 zákonníka práce). Nakoľko odmena tvorí (v uvedenom prípade) </w:t>
        </w:r>
        <w:r>
          <w:rPr>
            <w:rFonts w:ascii="Times New Roman" w:eastAsiaTheme="minorHAnsi" w:hAnsi="Times New Roman"/>
            <w:sz w:val="18"/>
            <w:szCs w:val="18"/>
            <w:lang w:eastAsia="en-US"/>
          </w:rPr>
          <w:t xml:space="preserve">neoddeliteľnú </w:t>
        </w:r>
        <w:r w:rsidRPr="003E3855">
          <w:rPr>
            <w:rFonts w:ascii="Times New Roman" w:eastAsiaTheme="minorHAnsi" w:hAnsi="Times New Roman"/>
            <w:sz w:val="18"/>
            <w:szCs w:val="18"/>
            <w:lang w:eastAsia="en-US"/>
          </w:rPr>
          <w:t>súčasť hrubej mesačnej mzdy, výška odmeny na mesačnej báze je limitovaná výškou FL stanoveného pre</w:t>
        </w:r>
        <w:r>
          <w:rPr>
            <w:rFonts w:ascii="Times New Roman" w:eastAsiaTheme="minorHAnsi" w:hAnsi="Times New Roman"/>
            <w:sz w:val="18"/>
            <w:szCs w:val="18"/>
            <w:lang w:eastAsia="en-US"/>
          </w:rPr>
          <w:t> </w:t>
        </w:r>
        <w:r w:rsidRPr="003E3855">
          <w:rPr>
            <w:rFonts w:ascii="Times New Roman" w:eastAsiaTheme="minorHAnsi" w:hAnsi="Times New Roman"/>
            <w:sz w:val="18"/>
            <w:szCs w:val="18"/>
            <w:lang w:eastAsia="en-US"/>
          </w:rPr>
          <w:t>hrubú mesačnú mzdu na úrovni jednotlivých pracovných pozícií. Analogicky, výška odmeny na ročnej báze</w:t>
        </w:r>
        <w:r>
          <w:rPr>
            <w:rFonts w:ascii="Times New Roman" w:eastAsiaTheme="minorHAnsi" w:hAnsi="Times New Roman"/>
            <w:sz w:val="18"/>
            <w:szCs w:val="18"/>
            <w:lang w:eastAsia="en-US"/>
          </w:rPr>
          <w:t xml:space="preserve"> </w:t>
        </w:r>
        <w:r w:rsidRPr="003E3855">
          <w:rPr>
            <w:rFonts w:ascii="Times New Roman" w:eastAsiaTheme="minorHAnsi" w:hAnsi="Times New Roman"/>
            <w:sz w:val="18"/>
            <w:szCs w:val="18"/>
            <w:lang w:eastAsia="en-US"/>
          </w:rPr>
          <w:t>predstavuje súčin FL stanoveného pre hrubú mesačnú mzdu (na úrovni jednotlivých pracovných pozícií) x 12 mesiacov v roku.</w:t>
        </w:r>
      </w:ins>
    </w:p>
  </w:footnote>
  <w:footnote w:id="14">
    <w:p w14:paraId="0E4A391F" w14:textId="77777777" w:rsidR="009A4121" w:rsidRDefault="009A4121" w:rsidP="009A412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ins w:id="20" w:author="Veronika Jesenská" w:date="2016-08-25T12:05:00Z"/>
        </w:rPr>
      </w:pPr>
      <w:ins w:id="21" w:author="Veronika Jesenská" w:date="2016-08-25T12:05:00Z">
        <w:r>
          <w:rPr>
            <w:rStyle w:val="Odkaznapoznmkupodiarou"/>
          </w:rPr>
          <w:footnoteRef/>
        </w:r>
        <w:r>
          <w:t xml:space="preserve">   </w:t>
        </w:r>
        <w:r w:rsidRPr="003E3855">
          <w:rPr>
            <w:rFonts w:ascii="Times New Roman" w:eastAsiaTheme="minorHAnsi" w:hAnsi="Times New Roman"/>
            <w:sz w:val="18"/>
            <w:szCs w:val="18"/>
            <w:lang w:eastAsia="en-US"/>
          </w:rPr>
          <w:t>V prípade osoby, ktorá pracuje na projekte na základe dohody o práci vykonávanej mimo pracovného pomeru (mimo pracovným pomerom sa rozumejú vzťahy uzatvorené v zmysle ustanovení § 223 až 228</w:t>
        </w:r>
        <w:r>
          <w:rPr>
            <w:rFonts w:ascii="Times New Roman" w:eastAsiaTheme="minorHAnsi" w:hAnsi="Times New Roman"/>
            <w:sz w:val="18"/>
            <w:szCs w:val="18"/>
            <w:lang w:eastAsia="en-US"/>
          </w:rPr>
          <w:t xml:space="preserve"> </w:t>
        </w:r>
        <w:r w:rsidRPr="003E3855">
          <w:rPr>
            <w:rFonts w:ascii="Times New Roman" w:eastAsiaTheme="minorHAnsi" w:hAnsi="Times New Roman"/>
            <w:sz w:val="18"/>
            <w:szCs w:val="18"/>
            <w:lang w:eastAsia="en-US"/>
          </w:rPr>
          <w:t xml:space="preserve">zákona č. 311/2001 Z. z. Zákonníka práce v znení neskorších predpisov). Oprávneným výdavkom je </w:t>
        </w:r>
        <w:r w:rsidRPr="003E3855">
          <w:rPr>
            <w:rFonts w:ascii="Times New Roman" w:eastAsiaTheme="minorHAnsi" w:hAnsi="Times New Roman"/>
            <w:bCs/>
            <w:sz w:val="18"/>
            <w:szCs w:val="18"/>
            <w:lang w:eastAsia="en-US"/>
          </w:rPr>
          <w:t>cena práce</w:t>
        </w:r>
        <w:r w:rsidRPr="003E3855">
          <w:rPr>
            <w:rFonts w:ascii="Times New Roman" w:eastAsiaTheme="minorHAnsi" w:hAnsi="Times New Roman"/>
            <w:sz w:val="18"/>
            <w:szCs w:val="18"/>
            <w:lang w:eastAsia="en-US"/>
          </w:rPr>
          <w:t>, t.</w:t>
        </w:r>
        <w:r>
          <w:rPr>
            <w:rFonts w:ascii="Times New Roman" w:eastAsiaTheme="minorHAnsi" w:hAnsi="Times New Roman"/>
            <w:sz w:val="18"/>
            <w:szCs w:val="18"/>
            <w:lang w:eastAsia="en-US"/>
          </w:rPr>
          <w:t xml:space="preserve"> </w:t>
        </w:r>
        <w:r w:rsidRPr="003E3855">
          <w:rPr>
            <w:rFonts w:ascii="Times New Roman" w:eastAsiaTheme="minorHAnsi" w:hAnsi="Times New Roman"/>
            <w:sz w:val="18"/>
            <w:szCs w:val="18"/>
            <w:lang w:eastAsia="en-US"/>
          </w:rPr>
          <w:t>j. hrubá hodinová odmena (ohraničená uvedeným FL) a jej zodpovedajúce zákonné odvody</w:t>
        </w:r>
        <w:r>
          <w:rPr>
            <w:rFonts w:ascii="Times New Roman" w:eastAsiaTheme="minorHAnsi" w:hAnsi="Times New Roman"/>
            <w:sz w:val="18"/>
            <w:szCs w:val="18"/>
            <w:lang w:eastAsia="en-US"/>
          </w:rPr>
          <w:t xml:space="preserve"> </w:t>
        </w:r>
        <w:r w:rsidRPr="003E3855">
          <w:rPr>
            <w:rFonts w:ascii="Times New Roman" w:eastAsiaTheme="minorHAnsi" w:hAnsi="Times New Roman"/>
            <w:sz w:val="18"/>
            <w:szCs w:val="18"/>
            <w:lang w:eastAsia="en-US"/>
          </w:rPr>
          <w:t>zamestnávateľa.</w:t>
        </w:r>
      </w:ins>
    </w:p>
  </w:footnote>
  <w:footnote w:id="15">
    <w:p w14:paraId="1AFAA880" w14:textId="77777777" w:rsidR="00B12912" w:rsidRPr="000A1D17" w:rsidRDefault="00B12912" w:rsidP="00B12912">
      <w:pPr>
        <w:pStyle w:val="Textpoznmkypodiarou"/>
        <w:ind w:left="284" w:hanging="284"/>
        <w:jc w:val="both"/>
        <w:rPr>
          <w:sz w:val="18"/>
          <w:szCs w:val="18"/>
        </w:rPr>
      </w:pPr>
      <w:r w:rsidRPr="000A1D17">
        <w:rPr>
          <w:rStyle w:val="Odkaznapoznmkupodiarou"/>
          <w:sz w:val="18"/>
          <w:szCs w:val="18"/>
        </w:rPr>
        <w:footnoteRef/>
      </w:r>
      <w:r w:rsidRPr="000A1D17">
        <w:rPr>
          <w:sz w:val="18"/>
          <w:szCs w:val="18"/>
        </w:rPr>
        <w:tab/>
        <w:t>O podpore získanej z európskych štrukturálnych a investičných fondov na spolufinancovanie projektu (n</w:t>
      </w:r>
      <w:bookmarkStart w:id="40" w:name="_GoBack"/>
      <w:bookmarkEnd w:id="40"/>
      <w:r w:rsidRPr="000A1D17">
        <w:rPr>
          <w:sz w:val="18"/>
          <w:szCs w:val="18"/>
        </w:rPr>
        <w:t>epriame výdavky).</w:t>
      </w:r>
    </w:p>
  </w:footnote>
  <w:footnote w:id="16">
    <w:p w14:paraId="1D1EF2D2" w14:textId="77777777" w:rsidR="00B12912" w:rsidRPr="000A1D17" w:rsidRDefault="00B12912" w:rsidP="00B12912">
      <w:pPr>
        <w:pStyle w:val="Textpoznmkypodiarou"/>
        <w:ind w:left="284" w:hanging="284"/>
        <w:jc w:val="both"/>
        <w:rPr>
          <w:sz w:val="18"/>
          <w:szCs w:val="18"/>
        </w:rPr>
      </w:pPr>
      <w:r w:rsidRPr="000A1D17">
        <w:rPr>
          <w:rStyle w:val="Odkaznapoznmkupodiarou"/>
          <w:sz w:val="18"/>
          <w:szCs w:val="18"/>
        </w:rPr>
        <w:footnoteRef/>
      </w:r>
      <w:r w:rsidRPr="000A1D17">
        <w:rPr>
          <w:sz w:val="18"/>
          <w:szCs w:val="18"/>
        </w:rPr>
        <w:tab/>
        <w:t>Povinný pri projektoch slúžiacich na financovanie infraštruktúry alebo stavebných činností a celkovej výške NFP nad</w:t>
      </w:r>
      <w:r w:rsidR="00BB5834">
        <w:rPr>
          <w:sz w:val="18"/>
          <w:szCs w:val="18"/>
        </w:rPr>
        <w:t> </w:t>
      </w:r>
      <w:r w:rsidRPr="000A1D17">
        <w:rPr>
          <w:sz w:val="18"/>
          <w:szCs w:val="18"/>
        </w:rPr>
        <w:t xml:space="preserve">500 000,- EUR.  </w:t>
      </w:r>
    </w:p>
  </w:footnote>
  <w:footnote w:id="17">
    <w:p w14:paraId="4756353C" w14:textId="77777777" w:rsidR="00B12912" w:rsidRPr="000A1D17" w:rsidRDefault="00B12912" w:rsidP="00B12912">
      <w:pPr>
        <w:pStyle w:val="Textpoznmkypodiarou"/>
        <w:ind w:left="284" w:hanging="284"/>
        <w:jc w:val="both"/>
        <w:rPr>
          <w:sz w:val="18"/>
          <w:szCs w:val="18"/>
        </w:rPr>
      </w:pPr>
      <w:r w:rsidRPr="000A1D17">
        <w:rPr>
          <w:rStyle w:val="Odkaznapoznmkupodiarou"/>
          <w:sz w:val="18"/>
          <w:szCs w:val="18"/>
        </w:rPr>
        <w:footnoteRef/>
      </w:r>
      <w:r w:rsidRPr="000A1D17">
        <w:rPr>
          <w:sz w:val="18"/>
          <w:szCs w:val="18"/>
        </w:rPr>
        <w:tab/>
        <w:t>Povinná pri projektoch spočívajúcich v zakúpení fyzického objektu alebo vo financovaní infraštruktúry alebo stavebných činností a celkovej výške NFP nad 500 000,- EUR.</w:t>
      </w:r>
    </w:p>
  </w:footnote>
  <w:footnote w:id="18">
    <w:p w14:paraId="51451B8F" w14:textId="77777777" w:rsidR="00B12912" w:rsidRPr="000A1D17" w:rsidRDefault="00B12912" w:rsidP="00B12912">
      <w:pPr>
        <w:pStyle w:val="Textpoznmkypodiarou"/>
        <w:ind w:left="284" w:hanging="284"/>
        <w:jc w:val="both"/>
        <w:rPr>
          <w:sz w:val="18"/>
          <w:szCs w:val="18"/>
        </w:rPr>
      </w:pPr>
      <w:r w:rsidRPr="000A1D17">
        <w:rPr>
          <w:rStyle w:val="Odkaznapoznmkupodiarou"/>
          <w:sz w:val="18"/>
          <w:szCs w:val="18"/>
        </w:rPr>
        <w:footnoteRef/>
      </w:r>
      <w:r w:rsidRPr="000A1D17">
        <w:rPr>
          <w:sz w:val="18"/>
          <w:szCs w:val="18"/>
        </w:rPr>
        <w:tab/>
        <w:t>Povinný pri projektoch, na ktoré sa nevzťahuje povinnosť osadenia veľkoplošnej reklamnej tabule a vyvesenia trvalej vysvetľujúcej tabule.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7C316A" w14:textId="77777777" w:rsidR="002E6FD6" w:rsidRDefault="002E6FD6">
    <w:pPr>
      <w:pStyle w:val="Hlavika"/>
    </w:pPr>
    <w:r w:rsidRPr="002E6FD6">
      <w:rPr>
        <w:b/>
        <w:noProof/>
        <w:color w:val="404040"/>
      </w:rPr>
      <w:drawing>
        <wp:inline distT="0" distB="0" distL="0" distR="0" wp14:anchorId="4E93940D" wp14:editId="0EA391C4">
          <wp:extent cx="5749925" cy="526415"/>
          <wp:effectExtent l="0" t="0" r="0" b="0"/>
          <wp:docPr id="4" name="Obrázok 4" descr="MINISTERSTVO VNUTRA SR:EU a L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MINISTERSTVO VNUTRA SR:EU a L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6222"/>
                  <a:stretch>
                    <a:fillRect/>
                  </a:stretch>
                </pic:blipFill>
                <pic:spPr bwMode="auto">
                  <a:xfrm>
                    <a:off x="0" y="0"/>
                    <a:ext cx="5749925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273F5B" w14:textId="77777777" w:rsidR="00493D28" w:rsidRDefault="00493D28">
    <w:pPr>
      <w:pStyle w:val="Hlavika"/>
    </w:pPr>
    <w:r w:rsidRPr="002E6FD6">
      <w:rPr>
        <w:b/>
        <w:noProof/>
        <w:color w:val="404040"/>
      </w:rPr>
      <w:drawing>
        <wp:inline distT="0" distB="0" distL="0" distR="0" wp14:anchorId="341BB3EB" wp14:editId="25D1FC30">
          <wp:extent cx="5749925" cy="526415"/>
          <wp:effectExtent l="0" t="0" r="0" b="0"/>
          <wp:docPr id="6" name="Obrázok 6" descr="MINISTERSTVO VNUTRA SR:EU a L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MINISTERSTVO VNUTRA SR:EU a L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6222"/>
                  <a:stretch>
                    <a:fillRect/>
                  </a:stretch>
                </pic:blipFill>
                <pic:spPr bwMode="auto">
                  <a:xfrm>
                    <a:off x="0" y="0"/>
                    <a:ext cx="5749925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Veronika Jesenská">
    <w15:presenceInfo w15:providerId="None" w15:userId="Veronika Jesenská"/>
  </w15:person>
  <w15:person w15:author="metodika2 ">
    <w15:presenceInfo w15:providerId="None" w15:userId="metodika2 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52B"/>
    <w:rsid w:val="00002CF9"/>
    <w:rsid w:val="00026394"/>
    <w:rsid w:val="0003152B"/>
    <w:rsid w:val="00045BC8"/>
    <w:rsid w:val="00057C92"/>
    <w:rsid w:val="0008478F"/>
    <w:rsid w:val="00092348"/>
    <w:rsid w:val="000A06BA"/>
    <w:rsid w:val="0011472D"/>
    <w:rsid w:val="00133134"/>
    <w:rsid w:val="00141F01"/>
    <w:rsid w:val="001423DA"/>
    <w:rsid w:val="0014587C"/>
    <w:rsid w:val="00160C2F"/>
    <w:rsid w:val="001760FD"/>
    <w:rsid w:val="0018116C"/>
    <w:rsid w:val="001968B1"/>
    <w:rsid w:val="001B0822"/>
    <w:rsid w:val="001B6757"/>
    <w:rsid w:val="001C0340"/>
    <w:rsid w:val="001C058E"/>
    <w:rsid w:val="001C4FED"/>
    <w:rsid w:val="001E0554"/>
    <w:rsid w:val="001F5E24"/>
    <w:rsid w:val="002043EF"/>
    <w:rsid w:val="00212FEA"/>
    <w:rsid w:val="002135AA"/>
    <w:rsid w:val="00274EC1"/>
    <w:rsid w:val="00280AC7"/>
    <w:rsid w:val="00293C26"/>
    <w:rsid w:val="002B651A"/>
    <w:rsid w:val="002E3A32"/>
    <w:rsid w:val="002E6FD6"/>
    <w:rsid w:val="003219BD"/>
    <w:rsid w:val="00322FF8"/>
    <w:rsid w:val="00330E14"/>
    <w:rsid w:val="003532DC"/>
    <w:rsid w:val="00355CE2"/>
    <w:rsid w:val="003650F9"/>
    <w:rsid w:val="0037536D"/>
    <w:rsid w:val="00385636"/>
    <w:rsid w:val="00386E51"/>
    <w:rsid w:val="003B3451"/>
    <w:rsid w:val="003D2294"/>
    <w:rsid w:val="003E2B7C"/>
    <w:rsid w:val="003E3855"/>
    <w:rsid w:val="003F35A2"/>
    <w:rsid w:val="003F4CCC"/>
    <w:rsid w:val="004126DC"/>
    <w:rsid w:val="004376ED"/>
    <w:rsid w:val="00487792"/>
    <w:rsid w:val="00493D28"/>
    <w:rsid w:val="00495426"/>
    <w:rsid w:val="004C6CDB"/>
    <w:rsid w:val="004F7BD3"/>
    <w:rsid w:val="005227A4"/>
    <w:rsid w:val="00527736"/>
    <w:rsid w:val="00565017"/>
    <w:rsid w:val="00592C51"/>
    <w:rsid w:val="005B3842"/>
    <w:rsid w:val="005C51AD"/>
    <w:rsid w:val="005F028E"/>
    <w:rsid w:val="005F2C56"/>
    <w:rsid w:val="00651566"/>
    <w:rsid w:val="00660813"/>
    <w:rsid w:val="00677636"/>
    <w:rsid w:val="00696630"/>
    <w:rsid w:val="006C5D46"/>
    <w:rsid w:val="006D77EB"/>
    <w:rsid w:val="006E45FB"/>
    <w:rsid w:val="00701EF6"/>
    <w:rsid w:val="007046D4"/>
    <w:rsid w:val="00724E04"/>
    <w:rsid w:val="00734990"/>
    <w:rsid w:val="007406DD"/>
    <w:rsid w:val="00751434"/>
    <w:rsid w:val="00753668"/>
    <w:rsid w:val="00767C23"/>
    <w:rsid w:val="007716DC"/>
    <w:rsid w:val="00781AFF"/>
    <w:rsid w:val="0078476F"/>
    <w:rsid w:val="0078715B"/>
    <w:rsid w:val="00796BA8"/>
    <w:rsid w:val="007B13CA"/>
    <w:rsid w:val="007B3200"/>
    <w:rsid w:val="007B758A"/>
    <w:rsid w:val="007E3EA0"/>
    <w:rsid w:val="007E5C2E"/>
    <w:rsid w:val="00807AF4"/>
    <w:rsid w:val="00813A99"/>
    <w:rsid w:val="00821ACE"/>
    <w:rsid w:val="0082411C"/>
    <w:rsid w:val="008274AA"/>
    <w:rsid w:val="00850F3E"/>
    <w:rsid w:val="00865C05"/>
    <w:rsid w:val="00867648"/>
    <w:rsid w:val="008819DC"/>
    <w:rsid w:val="0088535F"/>
    <w:rsid w:val="008B7E72"/>
    <w:rsid w:val="008C35F2"/>
    <w:rsid w:val="00940008"/>
    <w:rsid w:val="00967863"/>
    <w:rsid w:val="009A4121"/>
    <w:rsid w:val="009D123D"/>
    <w:rsid w:val="00A50DB9"/>
    <w:rsid w:val="00A637F2"/>
    <w:rsid w:val="00A800CF"/>
    <w:rsid w:val="00AC4D56"/>
    <w:rsid w:val="00AF017F"/>
    <w:rsid w:val="00B051F9"/>
    <w:rsid w:val="00B12912"/>
    <w:rsid w:val="00B13ED6"/>
    <w:rsid w:val="00B268FE"/>
    <w:rsid w:val="00B43B2F"/>
    <w:rsid w:val="00B56CDF"/>
    <w:rsid w:val="00BA5B34"/>
    <w:rsid w:val="00BB19EA"/>
    <w:rsid w:val="00BB4D85"/>
    <w:rsid w:val="00BB5834"/>
    <w:rsid w:val="00BB6BFD"/>
    <w:rsid w:val="00BC23BA"/>
    <w:rsid w:val="00BF3369"/>
    <w:rsid w:val="00C07DB3"/>
    <w:rsid w:val="00C12D26"/>
    <w:rsid w:val="00C1481B"/>
    <w:rsid w:val="00C67F06"/>
    <w:rsid w:val="00C764BD"/>
    <w:rsid w:val="00C8281F"/>
    <w:rsid w:val="00C87532"/>
    <w:rsid w:val="00CD4661"/>
    <w:rsid w:val="00CF1E1F"/>
    <w:rsid w:val="00D00979"/>
    <w:rsid w:val="00D03264"/>
    <w:rsid w:val="00D11EA0"/>
    <w:rsid w:val="00D27A19"/>
    <w:rsid w:val="00D4559B"/>
    <w:rsid w:val="00D56262"/>
    <w:rsid w:val="00D7185C"/>
    <w:rsid w:val="00D745B5"/>
    <w:rsid w:val="00D840BF"/>
    <w:rsid w:val="00DA43F1"/>
    <w:rsid w:val="00DC30DF"/>
    <w:rsid w:val="00DD051F"/>
    <w:rsid w:val="00E020E4"/>
    <w:rsid w:val="00E102CE"/>
    <w:rsid w:val="00E301A7"/>
    <w:rsid w:val="00E607DF"/>
    <w:rsid w:val="00E70D11"/>
    <w:rsid w:val="00E71851"/>
    <w:rsid w:val="00E91A7D"/>
    <w:rsid w:val="00E9438F"/>
    <w:rsid w:val="00EC66A5"/>
    <w:rsid w:val="00ED1E51"/>
    <w:rsid w:val="00EF602D"/>
    <w:rsid w:val="00EF624D"/>
    <w:rsid w:val="00EF70E1"/>
    <w:rsid w:val="00F0668A"/>
    <w:rsid w:val="00F206BB"/>
    <w:rsid w:val="00F347F9"/>
    <w:rsid w:val="00F37E09"/>
    <w:rsid w:val="00F6170E"/>
    <w:rsid w:val="00F66E2E"/>
    <w:rsid w:val="00F72C09"/>
    <w:rsid w:val="00F939AA"/>
    <w:rsid w:val="00FB292A"/>
    <w:rsid w:val="00FC1BB1"/>
    <w:rsid w:val="00FC4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7D029"/>
  <w15:docId w15:val="{D954D71B-0478-461D-B13A-E621ADEE1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3152B"/>
    <w:rPr>
      <w:rFonts w:ascii="Calibri" w:eastAsia="Times New Roman" w:hAnsi="Calibri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aliases w:val=" Char4,Text poznámky pod čiarou 007,_Poznámka pod čiarou"/>
    <w:basedOn w:val="Normlny"/>
    <w:link w:val="TextpoznmkypodiarouChar"/>
    <w:uiPriority w:val="99"/>
    <w:unhideWhenUsed/>
    <w:rsid w:val="0003152B"/>
    <w:pPr>
      <w:spacing w:after="0" w:line="240" w:lineRule="auto"/>
    </w:pPr>
    <w:rPr>
      <w:rFonts w:ascii="Times New Roman" w:hAnsi="Times New Roman"/>
    </w:rPr>
  </w:style>
  <w:style w:type="character" w:customStyle="1" w:styleId="TextpoznmkypodiarouChar">
    <w:name w:val="Text poznámky pod čiarou Char"/>
    <w:aliases w:val=" Char4 Char,Text poznámky pod čiarou 007 Char,_Poznámka pod čiarou Char"/>
    <w:basedOn w:val="Predvolenpsmoodseku"/>
    <w:link w:val="Textpoznmkypodiarou"/>
    <w:uiPriority w:val="99"/>
    <w:rsid w:val="0003152B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rsid w:val="0003152B"/>
    <w:rPr>
      <w:rFonts w:cs="Times New Roman"/>
      <w:vertAlign w:val="superscript"/>
    </w:rPr>
  </w:style>
  <w:style w:type="table" w:customStyle="1" w:styleId="Svetlzoznamzvraznenie11">
    <w:name w:val="Svetlý zoznam – zvýraznenie 11"/>
    <w:basedOn w:val="Normlnatabuka"/>
    <w:uiPriority w:val="61"/>
    <w:rsid w:val="0003152B"/>
    <w:pPr>
      <w:spacing w:after="0" w:line="240" w:lineRule="auto"/>
    </w:pPr>
    <w:rPr>
      <w:rFonts w:ascii="Times New Roman" w:eastAsia="Times New Roman" w:hAnsi="Times New Roman"/>
      <w:sz w:val="24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Odkaznakomentr">
    <w:name w:val="annotation reference"/>
    <w:basedOn w:val="Predvolenpsmoodseku"/>
    <w:uiPriority w:val="99"/>
    <w:semiHidden/>
    <w:unhideWhenUsed/>
    <w:rsid w:val="0003152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03152B"/>
    <w:pPr>
      <w:spacing w:line="240" w:lineRule="auto"/>
    </w:pPr>
  </w:style>
  <w:style w:type="character" w:customStyle="1" w:styleId="TextkomentraChar">
    <w:name w:val="Text komentára Char"/>
    <w:basedOn w:val="Predvolenpsmoodseku"/>
    <w:link w:val="Textkomentra"/>
    <w:uiPriority w:val="99"/>
    <w:rsid w:val="0003152B"/>
    <w:rPr>
      <w:rFonts w:ascii="Calibri" w:eastAsia="Times New Roman" w:hAnsi="Calibri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315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3152B"/>
    <w:rPr>
      <w:rFonts w:ascii="Tahoma" w:eastAsia="Times New Roman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0315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3152B"/>
    <w:rPr>
      <w:rFonts w:ascii="Calibri" w:eastAsia="Times New Roman" w:hAnsi="Calibri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0315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3152B"/>
    <w:rPr>
      <w:rFonts w:ascii="Calibri" w:eastAsia="Times New Roman" w:hAnsi="Calibri" w:cs="Times New Roman"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2E6FD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sk-SK"/>
    </w:rPr>
  </w:style>
  <w:style w:type="paragraph" w:customStyle="1" w:styleId="Default">
    <w:name w:val="Default"/>
    <w:uiPriority w:val="99"/>
    <w:rsid w:val="00E102C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3F4C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4000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40008"/>
    <w:rPr>
      <w:rFonts w:ascii="Calibri" w:eastAsia="Times New Roman" w:hAnsi="Calibri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microsoft.com/office/2011/relationships/people" Target="people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2BA937E6F0C6489E8E442008F9A37D" ma:contentTypeVersion="0" ma:contentTypeDescription="Umožňuje vytvoriť nový dokument." ma:contentTypeScope="" ma:versionID="2712b22bb6a2608d54f3b67cbc79a5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910D10-BE7D-4972-8E64-C5C90EF057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6DC1CB2-D3E4-4E43-8CAF-F2EEA0359B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743F4B-A344-42DD-ACDA-0459479AC19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4C69CD9-59BF-4064-AA78-E158EB29F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3297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 Jancová</dc:creator>
  <cp:lastModifiedBy>metodika2 </cp:lastModifiedBy>
  <cp:revision>11</cp:revision>
  <cp:lastPrinted>2015-12-10T10:17:00Z</cp:lastPrinted>
  <dcterms:created xsi:type="dcterms:W3CDTF">2016-01-28T17:18:00Z</dcterms:created>
  <dcterms:modified xsi:type="dcterms:W3CDTF">2016-08-25T11:05:00Z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0x010100122BA937E6F0C6489E8E442008F9A37D</vt:lpwstr>
  </property>
</Properties>
</file>